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0994FAF" w14:textId="77777777" w:rsidR="00D2680F" w:rsidRDefault="00D2680F" w:rsidP="0031064C">
      <w:pPr>
        <w:rPr>
          <w:ins w:id="0" w:author="Author"/>
          <w:rFonts w:ascii="Times New Roman" w:eastAsia="Times New Roman" w:hAnsi="Times New Roman" w:cs="Times New Roman"/>
          <w:b/>
          <w:sz w:val="20"/>
          <w:szCs w:val="20"/>
          <w:lang w:val="en-GB" w:eastAsia="es-ES"/>
        </w:rPr>
      </w:pPr>
      <w:bookmarkStart w:id="1" w:name="_GoBack"/>
      <w:bookmarkEnd w:id="1"/>
      <w:ins w:id="2" w:author="Author">
        <w:r w:rsidRPr="00D2680F">
          <w:rPr>
            <w:rFonts w:ascii="Times New Roman" w:eastAsia="Times New Roman" w:hAnsi="Times New Roman" w:cs="Times New Roman"/>
            <w:b/>
            <w:sz w:val="20"/>
            <w:szCs w:val="20"/>
            <w:lang w:val="en-GB" w:eastAsia="es-ES"/>
          </w:rPr>
          <w:t>Annex II</w:t>
        </w:r>
        <w:r>
          <w:rPr>
            <w:rFonts w:ascii="Times New Roman" w:eastAsia="Times New Roman" w:hAnsi="Times New Roman" w:cs="Times New Roman"/>
            <w:b/>
            <w:sz w:val="20"/>
            <w:szCs w:val="20"/>
            <w:lang w:val="en-GB" w:eastAsia="es-ES"/>
          </w:rPr>
          <w:t>I</w:t>
        </w:r>
      </w:ins>
    </w:p>
    <w:p w14:paraId="06DEEEFF" w14:textId="1492A5D3" w:rsidR="0031064C" w:rsidRPr="00EF4DB3" w:rsidRDefault="008E11C7" w:rsidP="0031064C">
      <w:pPr>
        <w:rPr>
          <w:rFonts w:ascii="Times New Roman" w:hAnsi="Times New Roman" w:cs="Times New Roman"/>
          <w:b/>
          <w:sz w:val="20"/>
          <w:szCs w:val="20"/>
          <w:lang w:val="en-GB"/>
        </w:rPr>
      </w:pPr>
      <w:r w:rsidRPr="00EF4DB3">
        <w:rPr>
          <w:rFonts w:ascii="Times New Roman" w:eastAsia="Times New Roman" w:hAnsi="Times New Roman" w:cs="Times New Roman"/>
          <w:b/>
          <w:sz w:val="20"/>
          <w:szCs w:val="20"/>
          <w:lang w:val="en-GB" w:eastAsia="es-ES"/>
        </w:rPr>
        <w:t>S.26</w:t>
      </w:r>
      <w:r w:rsidR="0031064C" w:rsidRPr="00EF4DB3">
        <w:rPr>
          <w:rFonts w:ascii="Times New Roman" w:eastAsia="Times New Roman" w:hAnsi="Times New Roman" w:cs="Times New Roman"/>
          <w:b/>
          <w:sz w:val="20"/>
          <w:szCs w:val="20"/>
          <w:lang w:val="en-GB" w:eastAsia="es-ES"/>
        </w:rPr>
        <w:t xml:space="preserve">.05. - Solvency Capital Requirement – non–life underwriting risk </w:t>
      </w:r>
    </w:p>
    <w:p w14:paraId="2632B64F" w14:textId="77777777" w:rsidR="0031064C" w:rsidRPr="00EF4DB3" w:rsidRDefault="0031064C" w:rsidP="0031064C">
      <w:pPr>
        <w:spacing w:after="0" w:line="240" w:lineRule="auto"/>
        <w:rPr>
          <w:rFonts w:ascii="Times New Roman" w:eastAsia="Times New Roman" w:hAnsi="Times New Roman" w:cs="Times New Roman"/>
          <w:b/>
          <w:sz w:val="20"/>
          <w:szCs w:val="20"/>
          <w:lang w:val="en-GB" w:eastAsia="es-ES"/>
        </w:rPr>
      </w:pPr>
      <w:r w:rsidRPr="00EF4DB3">
        <w:rPr>
          <w:rFonts w:ascii="Times New Roman" w:eastAsia="Times New Roman" w:hAnsi="Times New Roman" w:cs="Times New Roman"/>
          <w:b/>
          <w:sz w:val="20"/>
          <w:szCs w:val="20"/>
          <w:lang w:val="en-GB" w:eastAsia="es-ES"/>
        </w:rPr>
        <w:t xml:space="preserve">General comments: </w:t>
      </w:r>
    </w:p>
    <w:p w14:paraId="0288BF68" w14:textId="77777777" w:rsidR="0031064C" w:rsidRPr="00EF4DB3" w:rsidRDefault="0031064C" w:rsidP="0031064C">
      <w:pPr>
        <w:spacing w:after="0" w:line="240" w:lineRule="auto"/>
        <w:rPr>
          <w:rFonts w:ascii="Times New Roman" w:eastAsia="Times New Roman" w:hAnsi="Times New Roman" w:cs="Times New Roman"/>
          <w:sz w:val="20"/>
          <w:szCs w:val="20"/>
          <w:lang w:val="en-GB" w:eastAsia="es-ES"/>
        </w:rPr>
      </w:pPr>
    </w:p>
    <w:p w14:paraId="5323AFED" w14:textId="77777777" w:rsidR="0031064C" w:rsidRPr="00EF4DB3" w:rsidRDefault="0031064C" w:rsidP="0031064C">
      <w:pPr>
        <w:spacing w:after="0" w:line="240" w:lineRule="auto"/>
        <w:jc w:val="both"/>
        <w:rPr>
          <w:rFonts w:ascii="Times New Roman" w:eastAsia="Times New Roman" w:hAnsi="Times New Roman" w:cs="Times New Roman"/>
          <w:sz w:val="20"/>
          <w:szCs w:val="20"/>
          <w:lang w:val="en-GB" w:eastAsia="es-ES"/>
        </w:rPr>
      </w:pPr>
      <w:r w:rsidRPr="00EF4DB3">
        <w:rPr>
          <w:rFonts w:ascii="Times New Roman" w:hAnsi="Times New Roman" w:cs="Times New Roman"/>
          <w:sz w:val="20"/>
          <w:szCs w:val="20"/>
          <w:lang w:val="en-GB"/>
        </w:rPr>
        <w:t>This Annex contains additional instructions in relation to the templates included in Annex I of this Regulation. The first column of the next table identifies the items to be reported by identifying the columns and lines as showed in the template in Annex I.</w:t>
      </w:r>
    </w:p>
    <w:p w14:paraId="1B210B51" w14:textId="77777777" w:rsidR="0031064C" w:rsidRPr="00EF4DB3" w:rsidRDefault="0031064C" w:rsidP="0031064C">
      <w:pPr>
        <w:spacing w:after="0" w:line="240" w:lineRule="auto"/>
        <w:jc w:val="both"/>
        <w:rPr>
          <w:rFonts w:ascii="Times New Roman" w:eastAsia="Times New Roman" w:hAnsi="Times New Roman" w:cs="Times New Roman"/>
          <w:sz w:val="20"/>
          <w:szCs w:val="20"/>
          <w:lang w:val="en-GB" w:eastAsia="es-ES"/>
        </w:rPr>
      </w:pPr>
    </w:p>
    <w:p w14:paraId="5DBBE257" w14:textId="60FD76B6" w:rsidR="0031064C" w:rsidRPr="00EF4DB3" w:rsidRDefault="0031064C" w:rsidP="0031064C">
      <w:pPr>
        <w:jc w:val="both"/>
        <w:rPr>
          <w:rFonts w:ascii="Times New Roman" w:hAnsi="Times New Roman" w:cs="Times New Roman"/>
          <w:sz w:val="20"/>
          <w:szCs w:val="20"/>
          <w:lang w:val="en-GB"/>
        </w:rPr>
      </w:pPr>
      <w:r w:rsidRPr="00EF4DB3">
        <w:rPr>
          <w:rFonts w:ascii="Times New Roman" w:hAnsi="Times New Roman" w:cs="Times New Roman"/>
          <w:sz w:val="20"/>
          <w:szCs w:val="20"/>
          <w:lang w:val="en-GB"/>
        </w:rPr>
        <w:t xml:space="preserve">This annex relates to annual submission of information for </w:t>
      </w:r>
      <w:r w:rsidR="006A1AA2" w:rsidRPr="00EF4DB3">
        <w:rPr>
          <w:rFonts w:ascii="Times New Roman" w:hAnsi="Times New Roman" w:cs="Times New Roman"/>
          <w:sz w:val="20"/>
          <w:szCs w:val="20"/>
          <w:lang w:val="en-GB"/>
        </w:rPr>
        <w:t>groups</w:t>
      </w:r>
      <w:r w:rsidRPr="00EF4DB3">
        <w:rPr>
          <w:rFonts w:ascii="Times New Roman" w:hAnsi="Times New Roman" w:cs="Times New Roman"/>
          <w:sz w:val="20"/>
          <w:szCs w:val="20"/>
          <w:lang w:val="en-GB"/>
        </w:rPr>
        <w:t xml:space="preserve">, ring fenced-funds, matching </w:t>
      </w:r>
      <w:r w:rsidR="00C769FD" w:rsidRPr="00EF4DB3">
        <w:rPr>
          <w:rFonts w:ascii="Times New Roman" w:hAnsi="Times New Roman" w:cs="Times New Roman"/>
          <w:sz w:val="20"/>
          <w:szCs w:val="20"/>
          <w:lang w:val="en-GB"/>
        </w:rPr>
        <w:t xml:space="preserve">adjustment </w:t>
      </w:r>
      <w:r w:rsidRPr="00EF4DB3">
        <w:rPr>
          <w:rFonts w:ascii="Times New Roman" w:hAnsi="Times New Roman" w:cs="Times New Roman"/>
          <w:sz w:val="20"/>
          <w:szCs w:val="20"/>
          <w:lang w:val="en-GB"/>
        </w:rPr>
        <w:t>portfolios and remaining part.</w:t>
      </w:r>
    </w:p>
    <w:p w14:paraId="0BE6FB20" w14:textId="4A604467" w:rsidR="0031064C" w:rsidRPr="00EF4DB3" w:rsidRDefault="0031064C" w:rsidP="0031064C">
      <w:pPr>
        <w:jc w:val="both"/>
        <w:rPr>
          <w:rFonts w:ascii="Times New Roman" w:hAnsi="Times New Roman" w:cs="Times New Roman"/>
          <w:sz w:val="20"/>
          <w:szCs w:val="20"/>
          <w:lang w:val="en-GB"/>
        </w:rPr>
      </w:pPr>
      <w:r w:rsidRPr="00EF4DB3">
        <w:rPr>
          <w:rFonts w:ascii="Times New Roman" w:hAnsi="Times New Roman" w:cs="Times New Roman"/>
          <w:sz w:val="20"/>
          <w:szCs w:val="20"/>
          <w:lang w:val="en-GB"/>
        </w:rPr>
        <w:t>T</w:t>
      </w:r>
      <w:del w:id="3" w:author="Author">
        <w:r w:rsidRPr="00EF4DB3" w:rsidDel="00D2680F">
          <w:rPr>
            <w:rFonts w:ascii="Times New Roman" w:hAnsi="Times New Roman" w:cs="Times New Roman"/>
            <w:sz w:val="20"/>
            <w:szCs w:val="20"/>
            <w:lang w:val="en-GB"/>
          </w:rPr>
          <w:delText>h</w:delText>
        </w:r>
      </w:del>
      <w:r w:rsidRPr="00EF4DB3">
        <w:rPr>
          <w:rFonts w:ascii="Times New Roman" w:hAnsi="Times New Roman" w:cs="Times New Roman"/>
          <w:sz w:val="20"/>
          <w:szCs w:val="20"/>
          <w:lang w:val="en-GB"/>
        </w:rPr>
        <w:t>e</w:t>
      </w:r>
      <w:ins w:id="4" w:author="Author">
        <w:r w:rsidR="00D2680F">
          <w:rPr>
            <w:rFonts w:ascii="Times New Roman" w:hAnsi="Times New Roman" w:cs="Times New Roman"/>
            <w:sz w:val="20"/>
            <w:szCs w:val="20"/>
            <w:lang w:val="en-GB"/>
          </w:rPr>
          <w:t>mplate</w:t>
        </w:r>
      </w:ins>
      <w:del w:id="5" w:author="Author">
        <w:r w:rsidRPr="00EF4DB3" w:rsidDel="00D2680F">
          <w:rPr>
            <w:rFonts w:ascii="Times New Roman" w:hAnsi="Times New Roman" w:cs="Times New Roman"/>
            <w:sz w:val="20"/>
            <w:szCs w:val="20"/>
            <w:lang w:val="en-GB"/>
          </w:rPr>
          <w:delText xml:space="preserve"> variant</w:delText>
        </w:r>
      </w:del>
      <w:r w:rsidRPr="00EF4DB3">
        <w:rPr>
          <w:rFonts w:ascii="Times New Roman" w:hAnsi="Times New Roman" w:cs="Times New Roman"/>
          <w:sz w:val="20"/>
          <w:szCs w:val="20"/>
          <w:lang w:val="en-GB"/>
        </w:rPr>
        <w:t xml:space="preserve"> S</w:t>
      </w:r>
      <w:ins w:id="6" w:author="Author">
        <w:r w:rsidR="00444685">
          <w:rPr>
            <w:rFonts w:ascii="Times New Roman" w:hAnsi="Times New Roman" w:cs="Times New Roman"/>
            <w:sz w:val="20"/>
            <w:szCs w:val="20"/>
            <w:lang w:val="en-GB"/>
          </w:rPr>
          <w:t>R</w:t>
        </w:r>
      </w:ins>
      <w:r w:rsidRPr="00EF4DB3">
        <w:rPr>
          <w:rFonts w:ascii="Times New Roman" w:hAnsi="Times New Roman" w:cs="Times New Roman"/>
          <w:sz w:val="20"/>
          <w:szCs w:val="20"/>
          <w:lang w:val="en-GB"/>
        </w:rPr>
        <w:t>.26.05</w:t>
      </w:r>
      <w:del w:id="7" w:author="Author">
        <w:r w:rsidRPr="00EF4DB3" w:rsidDel="00444685">
          <w:rPr>
            <w:rFonts w:ascii="Times New Roman" w:hAnsi="Times New Roman" w:cs="Times New Roman"/>
            <w:sz w:val="20"/>
            <w:szCs w:val="20"/>
            <w:lang w:val="en-GB"/>
          </w:rPr>
          <w:delText>.</w:delText>
        </w:r>
        <w:r w:rsidRPr="00EF4DB3" w:rsidDel="00D2680F">
          <w:rPr>
            <w:rFonts w:ascii="Times New Roman" w:hAnsi="Times New Roman" w:cs="Times New Roman"/>
            <w:sz w:val="20"/>
            <w:szCs w:val="20"/>
            <w:lang w:val="en-GB"/>
          </w:rPr>
          <w:delText>l</w:delText>
        </w:r>
      </w:del>
      <w:r w:rsidRPr="00EF4DB3">
        <w:rPr>
          <w:rFonts w:ascii="Times New Roman" w:hAnsi="Times New Roman" w:cs="Times New Roman"/>
          <w:sz w:val="20"/>
          <w:szCs w:val="20"/>
          <w:lang w:val="en-GB"/>
        </w:rPr>
        <w:t xml:space="preserve"> has to be filled in for each ring-fenced fund (RFF), each matching adjustment portfolio (MAP) and for the remaining part. However, where a RFF/MAP includes a MAP/RRF embedded, the fund should be treated as different funds. This template should be reported for all sub-funds of a material RFF/MAP as identified in the second table of S.01.03.</w:t>
      </w:r>
    </w:p>
    <w:p w14:paraId="1781D49F" w14:textId="039CD730" w:rsidR="00981B98" w:rsidRPr="005B20E8" w:rsidRDefault="00981B98" w:rsidP="00981B98">
      <w:pPr>
        <w:jc w:val="both"/>
        <w:rPr>
          <w:ins w:id="8" w:author="Author"/>
          <w:rFonts w:ascii="Times New Roman" w:hAnsi="Times New Roman" w:cs="Times New Roman"/>
          <w:sz w:val="20"/>
          <w:szCs w:val="20"/>
          <w:lang w:val="en-GB"/>
        </w:rPr>
      </w:pPr>
      <w:ins w:id="9" w:author="Author">
        <w:r w:rsidRPr="00FE7B49">
          <w:rPr>
            <w:rFonts w:ascii="Times New Roman" w:hAnsi="Times New Roman" w:cs="Times New Roman"/>
            <w:sz w:val="20"/>
            <w:szCs w:val="20"/>
            <w:lang w:val="en-GB"/>
            <w:rPrChange w:id="10" w:author="Author">
              <w:rPr>
                <w:rFonts w:ascii="Times New Roman" w:hAnsi="Times New Roman" w:cs="Times New Roman"/>
                <w:sz w:val="20"/>
                <w:szCs w:val="20"/>
                <w:highlight w:val="yellow"/>
                <w:lang w:val="en-GB"/>
              </w:rPr>
            </w:rPrChange>
          </w:rPr>
          <w:t xml:space="preserve">Template SR.26.05 is only applicable in relation to RFF/MAP from undertakings consolidated according to Article 335(1)(a), (b) and (c) of Delegated Regulation </w:t>
        </w:r>
        <w:r w:rsidR="00593F41">
          <w:rPr>
            <w:rFonts w:ascii="Times New Roman" w:hAnsi="Times New Roman" w:cs="Times New Roman"/>
            <w:sz w:val="20"/>
            <w:szCs w:val="20"/>
            <w:lang w:val="en-GB"/>
          </w:rPr>
          <w:t xml:space="preserve">(EU) </w:t>
        </w:r>
        <w:r w:rsidRPr="00FE7B49">
          <w:rPr>
            <w:rFonts w:ascii="Times New Roman" w:hAnsi="Times New Roman" w:cs="Times New Roman"/>
            <w:sz w:val="20"/>
            <w:szCs w:val="20"/>
            <w:lang w:val="en-GB"/>
            <w:rPrChange w:id="11" w:author="Author">
              <w:rPr>
                <w:rFonts w:ascii="Times New Roman" w:hAnsi="Times New Roman" w:cs="Times New Roman"/>
                <w:sz w:val="20"/>
                <w:szCs w:val="20"/>
                <w:highlight w:val="yellow"/>
                <w:lang w:val="en-GB"/>
              </w:rPr>
            </w:rPrChange>
          </w:rPr>
          <w:t>2015/35, when method 1 (Accounting consolidation-based method) is used, either exclusively or in combination with method 2 (Deduction and aggregation method).</w:t>
        </w:r>
      </w:ins>
    </w:p>
    <w:p w14:paraId="3CC1D600" w14:textId="77777777" w:rsidR="00D2680F" w:rsidRDefault="002C2245" w:rsidP="002C2245">
      <w:pPr>
        <w:jc w:val="both"/>
        <w:rPr>
          <w:ins w:id="12" w:author="Author"/>
          <w:rFonts w:ascii="Times New Roman" w:hAnsi="Times New Roman" w:cs="Times New Roman"/>
          <w:sz w:val="20"/>
          <w:szCs w:val="20"/>
          <w:lang w:val="en-GB"/>
        </w:rPr>
      </w:pPr>
      <w:r w:rsidRPr="00EF4DB3">
        <w:rPr>
          <w:rFonts w:ascii="Times New Roman" w:hAnsi="Times New Roman" w:cs="Times New Roman"/>
          <w:sz w:val="20"/>
          <w:szCs w:val="20"/>
          <w:lang w:val="en-GB"/>
        </w:rPr>
        <w:t>All values shall be reported net of reinsurance and other risk mitigating techniques.</w:t>
      </w:r>
    </w:p>
    <w:p w14:paraId="7102023C" w14:textId="3A037B1C" w:rsidR="002C2245" w:rsidRPr="00EF4DB3" w:rsidRDefault="00D2680F" w:rsidP="002C2245">
      <w:pPr>
        <w:jc w:val="both"/>
        <w:rPr>
          <w:rFonts w:ascii="Times New Roman" w:hAnsi="Times New Roman" w:cs="Times New Roman"/>
          <w:sz w:val="20"/>
          <w:szCs w:val="20"/>
          <w:lang w:val="en-GB"/>
        </w:rPr>
      </w:pPr>
      <w:ins w:id="13" w:author="Author">
        <w:r w:rsidRPr="00981B98">
          <w:rPr>
            <w:rFonts w:ascii="Times New Roman" w:hAnsi="Times New Roman" w:cs="Times New Roman"/>
            <w:sz w:val="20"/>
            <w:szCs w:val="20"/>
            <w:lang w:val="en-GB"/>
          </w:rPr>
          <w:t xml:space="preserve">Amounts before and after shock shall be filled in with the amount of assets and liabilities sensitive to that shock. For the liabilities the assessment shall be done </w:t>
        </w:r>
        <w:r w:rsidRPr="00FE7B49">
          <w:rPr>
            <w:rFonts w:ascii="Times New Roman" w:hAnsi="Times New Roman" w:cs="Times New Roman"/>
            <w:sz w:val="20"/>
            <w:szCs w:val="20"/>
            <w:lang w:val="en-GB"/>
            <w:rPrChange w:id="14" w:author="Author">
              <w:rPr>
                <w:rFonts w:ascii="Times New Roman" w:hAnsi="Times New Roman" w:cs="Times New Roman"/>
                <w:sz w:val="20"/>
                <w:szCs w:val="20"/>
                <w:highlight w:val="yellow"/>
                <w:lang w:val="en-GB"/>
              </w:rPr>
            </w:rPrChange>
          </w:rPr>
          <w:t xml:space="preserve">at the most granular level available between contract and homogeneous risk group. </w:t>
        </w:r>
        <w:r w:rsidRPr="00981B98">
          <w:rPr>
            <w:rFonts w:ascii="Times New Roman" w:hAnsi="Times New Roman" w:cs="Times New Roman"/>
            <w:sz w:val="20"/>
            <w:szCs w:val="20"/>
            <w:lang w:val="en-GB"/>
          </w:rPr>
          <w:t>This means that if a contract</w:t>
        </w:r>
        <w:r w:rsidRPr="00FE7B49">
          <w:rPr>
            <w:rFonts w:ascii="Times New Roman" w:hAnsi="Times New Roman" w:cs="Times New Roman"/>
            <w:sz w:val="20"/>
            <w:szCs w:val="20"/>
            <w:lang w:val="en-GB"/>
            <w:rPrChange w:id="15" w:author="Author">
              <w:rPr>
                <w:rFonts w:ascii="Times New Roman" w:hAnsi="Times New Roman" w:cs="Times New Roman"/>
                <w:sz w:val="20"/>
                <w:szCs w:val="20"/>
                <w:highlight w:val="yellow"/>
                <w:lang w:val="en-GB"/>
              </w:rPr>
            </w:rPrChange>
          </w:rPr>
          <w:t>/HRG</w:t>
        </w:r>
        <w:r w:rsidRPr="00981B98">
          <w:rPr>
            <w:rFonts w:ascii="Times New Roman" w:hAnsi="Times New Roman" w:cs="Times New Roman"/>
            <w:sz w:val="20"/>
            <w:szCs w:val="20"/>
            <w:lang w:val="en-GB"/>
          </w:rPr>
          <w:t xml:space="preserve"> is sensitive to a shock the amount of liabilities associated to that contract</w:t>
        </w:r>
        <w:r w:rsidRPr="00FE7B49">
          <w:rPr>
            <w:rFonts w:ascii="Times New Roman" w:hAnsi="Times New Roman" w:cs="Times New Roman"/>
            <w:sz w:val="20"/>
            <w:szCs w:val="20"/>
            <w:lang w:val="en-GB"/>
            <w:rPrChange w:id="16" w:author="Author">
              <w:rPr>
                <w:rFonts w:ascii="Times New Roman" w:hAnsi="Times New Roman" w:cs="Times New Roman"/>
                <w:sz w:val="20"/>
                <w:szCs w:val="20"/>
                <w:highlight w:val="yellow"/>
                <w:lang w:val="en-GB"/>
              </w:rPr>
            </w:rPrChange>
          </w:rPr>
          <w:t>/HRG</w:t>
        </w:r>
        <w:r w:rsidRPr="00981B98">
          <w:rPr>
            <w:rFonts w:ascii="Times New Roman" w:hAnsi="Times New Roman" w:cs="Times New Roman"/>
            <w:sz w:val="20"/>
            <w:szCs w:val="20"/>
            <w:lang w:val="en-GB"/>
          </w:rPr>
          <w:t xml:space="preserve"> shall be reported as amount sensitive to that shock.</w:t>
        </w:r>
        <w:r>
          <w:rPr>
            <w:rFonts w:ascii="Times New Roman" w:hAnsi="Times New Roman" w:cs="Times New Roman"/>
            <w:sz w:val="20"/>
            <w:szCs w:val="20"/>
            <w:lang w:val="en-GB"/>
          </w:rPr>
          <w:t xml:space="preserve">  </w:t>
        </w:r>
      </w:ins>
      <w:del w:id="17" w:author="Author">
        <w:r w:rsidR="002C2245" w:rsidRPr="00EF4DB3" w:rsidDel="00D2680F">
          <w:rPr>
            <w:rFonts w:ascii="Times New Roman" w:hAnsi="Times New Roman" w:cs="Times New Roman"/>
            <w:sz w:val="20"/>
            <w:szCs w:val="20"/>
            <w:lang w:val="en-GB"/>
          </w:rPr>
          <w:delText xml:space="preserve"> </w:delText>
        </w:r>
      </w:del>
    </w:p>
    <w:p w14:paraId="7E00C0B9" w14:textId="77777777" w:rsidR="00B17BA5" w:rsidRPr="00EF4DB3" w:rsidRDefault="00B17BA5" w:rsidP="00EF4DB3">
      <w:pPr>
        <w:jc w:val="both"/>
        <w:rPr>
          <w:rFonts w:ascii="Times New Roman" w:hAnsi="Times New Roman" w:cs="Times New Roman"/>
          <w:sz w:val="20"/>
          <w:szCs w:val="20"/>
          <w:lang w:val="en-GB"/>
        </w:rPr>
      </w:pPr>
      <w:r w:rsidRPr="00EF4DB3">
        <w:rPr>
          <w:rFonts w:ascii="Times New Roman" w:hAnsi="Times New Roman" w:cs="Times New Roman"/>
          <w:sz w:val="20"/>
          <w:szCs w:val="20"/>
          <w:lang w:val="en-GB"/>
        </w:rPr>
        <w:t xml:space="preserve">For group reporting the following specific requirements shall be met: </w:t>
      </w:r>
    </w:p>
    <w:p w14:paraId="7DEE87CB" w14:textId="4D55E777" w:rsidR="00B17BA5" w:rsidRPr="00EF4DB3" w:rsidRDefault="00B17BA5" w:rsidP="00EF4DB3">
      <w:pPr>
        <w:pStyle w:val="ListParagraph"/>
        <w:numPr>
          <w:ilvl w:val="0"/>
          <w:numId w:val="2"/>
        </w:numPr>
        <w:jc w:val="both"/>
        <w:rPr>
          <w:rFonts w:ascii="Times New Roman" w:hAnsi="Times New Roman" w:cs="Times New Roman"/>
          <w:sz w:val="20"/>
          <w:szCs w:val="20"/>
          <w:lang w:val="en-GB"/>
        </w:rPr>
      </w:pPr>
      <w:r w:rsidRPr="00EF4DB3">
        <w:rPr>
          <w:rFonts w:ascii="Times New Roman" w:hAnsi="Times New Roman" w:cs="Times New Roman"/>
          <w:sz w:val="20"/>
          <w:szCs w:val="20"/>
          <w:lang w:val="en-GB"/>
        </w:rPr>
        <w:t xml:space="preserve">This information is applicable when method 1 as defined in Article 230 of </w:t>
      </w:r>
      <w:r w:rsidR="00D05DDB">
        <w:rPr>
          <w:rFonts w:ascii="Times New Roman" w:eastAsia="Times New Roman" w:hAnsi="Times New Roman" w:cs="Times New Roman"/>
          <w:sz w:val="20"/>
          <w:szCs w:val="20"/>
          <w:lang w:val="en-GB" w:eastAsia="es-ES"/>
        </w:rPr>
        <w:t>Directive 2009/138/EC</w:t>
      </w:r>
      <w:r w:rsidRPr="00EF4DB3">
        <w:rPr>
          <w:rFonts w:ascii="Times New Roman" w:hAnsi="Times New Roman" w:cs="Times New Roman"/>
          <w:sz w:val="20"/>
          <w:szCs w:val="20"/>
          <w:lang w:val="en-GB"/>
        </w:rPr>
        <w:t xml:space="preserve">  is  used,  either  exclusively  or  in  combination with method 2 as defined in Article 233 of </w:t>
      </w:r>
      <w:r w:rsidR="00D05DDB">
        <w:rPr>
          <w:rFonts w:ascii="Times New Roman" w:eastAsia="Times New Roman" w:hAnsi="Times New Roman" w:cs="Times New Roman"/>
          <w:sz w:val="20"/>
          <w:szCs w:val="20"/>
          <w:lang w:val="en-GB" w:eastAsia="es-ES"/>
        </w:rPr>
        <w:t>Directive 2009/138/EC</w:t>
      </w:r>
      <w:r w:rsidRPr="00EF4DB3">
        <w:rPr>
          <w:rFonts w:ascii="Times New Roman" w:hAnsi="Times New Roman" w:cs="Times New Roman"/>
          <w:sz w:val="20"/>
          <w:szCs w:val="20"/>
          <w:lang w:val="en-GB"/>
        </w:rPr>
        <w:t xml:space="preserve">; </w:t>
      </w:r>
    </w:p>
    <w:p w14:paraId="42DC6A10" w14:textId="68EB67F0" w:rsidR="00B17BA5" w:rsidRPr="00EF4DB3" w:rsidRDefault="00B17BA5" w:rsidP="00EF4DB3">
      <w:pPr>
        <w:pStyle w:val="ListParagraph"/>
        <w:numPr>
          <w:ilvl w:val="0"/>
          <w:numId w:val="2"/>
        </w:numPr>
        <w:jc w:val="both"/>
        <w:rPr>
          <w:rFonts w:ascii="Times New Roman" w:hAnsi="Times New Roman" w:cs="Times New Roman"/>
          <w:sz w:val="20"/>
          <w:szCs w:val="20"/>
          <w:lang w:val="en-GB"/>
        </w:rPr>
      </w:pPr>
      <w:r w:rsidRPr="00EF4DB3">
        <w:rPr>
          <w:rFonts w:ascii="Times New Roman" w:hAnsi="Times New Roman" w:cs="Times New Roman"/>
          <w:sz w:val="20"/>
          <w:szCs w:val="20"/>
          <w:lang w:val="en-GB"/>
        </w:rPr>
        <w:t xml:space="preserve">When  combination  method  is  being  used,  this  information  is  to  be submitted  only  for  the  part  of  the  group  calculated  with  method  1  as defined in Article 230 of </w:t>
      </w:r>
      <w:r w:rsidR="00D05DDB">
        <w:rPr>
          <w:rFonts w:ascii="Times New Roman" w:eastAsia="Times New Roman" w:hAnsi="Times New Roman" w:cs="Times New Roman"/>
          <w:sz w:val="20"/>
          <w:szCs w:val="20"/>
          <w:lang w:val="en-GB" w:eastAsia="es-ES"/>
        </w:rPr>
        <w:t>Directive 2009/138/EC</w:t>
      </w:r>
      <w:r w:rsidRPr="00EF4DB3">
        <w:rPr>
          <w:rFonts w:ascii="Times New Roman" w:hAnsi="Times New Roman" w:cs="Times New Roman"/>
          <w:sz w:val="20"/>
          <w:szCs w:val="20"/>
          <w:lang w:val="en-GB"/>
        </w:rPr>
        <w:t xml:space="preserve">, and; </w:t>
      </w:r>
    </w:p>
    <w:p w14:paraId="1CDDB045" w14:textId="3F868580" w:rsidR="00B17BA5" w:rsidRPr="00EF4DB3" w:rsidRDefault="00B17BA5" w:rsidP="00EF4DB3">
      <w:pPr>
        <w:pStyle w:val="ListParagraph"/>
        <w:numPr>
          <w:ilvl w:val="0"/>
          <w:numId w:val="2"/>
        </w:numPr>
        <w:jc w:val="both"/>
        <w:rPr>
          <w:rFonts w:ascii="Times New Roman" w:hAnsi="Times New Roman" w:cs="Times New Roman"/>
          <w:sz w:val="20"/>
          <w:szCs w:val="20"/>
          <w:lang w:val="en-GB"/>
        </w:rPr>
      </w:pPr>
      <w:r w:rsidRPr="00EF4DB3">
        <w:rPr>
          <w:rFonts w:ascii="Times New Roman" w:hAnsi="Times New Roman" w:cs="Times New Roman"/>
          <w:sz w:val="20"/>
          <w:szCs w:val="20"/>
          <w:lang w:val="en-GB"/>
        </w:rPr>
        <w:t xml:space="preserve">This information does not apply to groups when method 2 as defined in Article 233 of </w:t>
      </w:r>
      <w:r w:rsidR="00D05DDB">
        <w:rPr>
          <w:rFonts w:ascii="Times New Roman" w:eastAsia="Times New Roman" w:hAnsi="Times New Roman" w:cs="Times New Roman"/>
          <w:sz w:val="20"/>
          <w:szCs w:val="20"/>
          <w:lang w:val="en-GB" w:eastAsia="es-ES"/>
        </w:rPr>
        <w:t>Directive 2009/138/EC</w:t>
      </w:r>
      <w:r w:rsidRPr="00EF4DB3">
        <w:rPr>
          <w:rFonts w:ascii="Times New Roman" w:hAnsi="Times New Roman" w:cs="Times New Roman"/>
          <w:sz w:val="20"/>
          <w:szCs w:val="20"/>
          <w:lang w:val="en-GB"/>
        </w:rPr>
        <w:t xml:space="preserve"> is being used exclusively.</w:t>
      </w:r>
    </w:p>
    <w:tbl>
      <w:tblPr>
        <w:tblW w:w="9361" w:type="dxa"/>
        <w:tblInd w:w="70" w:type="dxa"/>
        <w:tblCellMar>
          <w:left w:w="70" w:type="dxa"/>
          <w:right w:w="70" w:type="dxa"/>
        </w:tblCellMar>
        <w:tblLook w:val="04A0" w:firstRow="1" w:lastRow="0" w:firstColumn="1" w:lastColumn="0" w:noHBand="0" w:noVBand="1"/>
      </w:tblPr>
      <w:tblGrid>
        <w:gridCol w:w="1281"/>
        <w:gridCol w:w="2317"/>
        <w:gridCol w:w="5763"/>
        <w:tblGridChange w:id="18">
          <w:tblGrid>
            <w:gridCol w:w="108"/>
            <w:gridCol w:w="1281"/>
            <w:gridCol w:w="2317"/>
            <w:gridCol w:w="5655"/>
            <w:gridCol w:w="108"/>
          </w:tblGrid>
        </w:tblGridChange>
      </w:tblGrid>
      <w:tr w:rsidR="00230D8D" w:rsidRPr="00EF4DB3" w14:paraId="0E39B044" w14:textId="77777777" w:rsidTr="00EF4DB3">
        <w:trPr>
          <w:trHeight w:val="508"/>
        </w:trPr>
        <w:tc>
          <w:tcPr>
            <w:tcW w:w="1281" w:type="dxa"/>
            <w:tcBorders>
              <w:top w:val="single" w:sz="4" w:space="0" w:color="auto"/>
              <w:left w:val="single" w:sz="4" w:space="0" w:color="auto"/>
              <w:bottom w:val="single" w:sz="4" w:space="0" w:color="auto"/>
              <w:right w:val="single" w:sz="4" w:space="0" w:color="auto"/>
            </w:tcBorders>
            <w:shd w:val="clear" w:color="auto" w:fill="auto"/>
          </w:tcPr>
          <w:p w14:paraId="7B7BEE22" w14:textId="77777777" w:rsidR="00230D8D" w:rsidRPr="00EF4DB3" w:rsidRDefault="00230D8D" w:rsidP="00EF4DB3">
            <w:pPr>
              <w:spacing w:after="0" w:line="240" w:lineRule="auto"/>
              <w:jc w:val="center"/>
              <w:rPr>
                <w:rFonts w:ascii="Times New Roman" w:eastAsia="Times New Roman" w:hAnsi="Times New Roman" w:cs="Times New Roman"/>
                <w:sz w:val="20"/>
                <w:szCs w:val="20"/>
                <w:lang w:val="en-GB" w:eastAsia="es-ES"/>
              </w:rPr>
            </w:pPr>
          </w:p>
        </w:tc>
        <w:tc>
          <w:tcPr>
            <w:tcW w:w="2317" w:type="dxa"/>
            <w:tcBorders>
              <w:top w:val="single" w:sz="4" w:space="0" w:color="auto"/>
              <w:left w:val="nil"/>
              <w:bottom w:val="single" w:sz="4" w:space="0" w:color="auto"/>
              <w:right w:val="single" w:sz="4" w:space="0" w:color="auto"/>
            </w:tcBorders>
            <w:shd w:val="clear" w:color="auto" w:fill="auto"/>
            <w:vAlign w:val="center"/>
          </w:tcPr>
          <w:p w14:paraId="5C6B864F" w14:textId="69EF992D" w:rsidR="00230D8D" w:rsidRPr="00EF4DB3" w:rsidRDefault="00230D8D" w:rsidP="00EF4DB3">
            <w:pPr>
              <w:spacing w:after="0" w:line="240" w:lineRule="auto"/>
              <w:jc w:val="center"/>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b/>
                <w:bCs/>
                <w:sz w:val="20"/>
                <w:szCs w:val="20"/>
                <w:lang w:val="en-GB" w:eastAsia="es-ES"/>
              </w:rPr>
              <w:t>ITEM</w:t>
            </w:r>
          </w:p>
        </w:tc>
        <w:tc>
          <w:tcPr>
            <w:tcW w:w="5763" w:type="dxa"/>
            <w:tcBorders>
              <w:top w:val="single" w:sz="4" w:space="0" w:color="auto"/>
              <w:left w:val="nil"/>
              <w:bottom w:val="single" w:sz="4" w:space="0" w:color="auto"/>
              <w:right w:val="single" w:sz="4" w:space="0" w:color="auto"/>
            </w:tcBorders>
            <w:shd w:val="clear" w:color="auto" w:fill="auto"/>
            <w:vAlign w:val="center"/>
          </w:tcPr>
          <w:p w14:paraId="240C7D90" w14:textId="27D43967" w:rsidR="00230D8D" w:rsidRPr="00EF4DB3" w:rsidRDefault="00230D8D" w:rsidP="00EF4DB3">
            <w:pPr>
              <w:spacing w:after="0" w:line="240" w:lineRule="auto"/>
              <w:jc w:val="center"/>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b/>
                <w:bCs/>
                <w:sz w:val="20"/>
                <w:szCs w:val="20"/>
                <w:lang w:val="en-GB" w:eastAsia="es-ES"/>
              </w:rPr>
              <w:t>INSTRUCTIONS</w:t>
            </w:r>
          </w:p>
        </w:tc>
      </w:tr>
      <w:tr w:rsidR="0031064C" w:rsidRPr="00EF4DB3" w14:paraId="0FE8710F" w14:textId="77777777" w:rsidTr="00EF4DB3">
        <w:trPr>
          <w:trHeight w:val="975"/>
        </w:trPr>
        <w:tc>
          <w:tcPr>
            <w:tcW w:w="1281" w:type="dxa"/>
            <w:tcBorders>
              <w:top w:val="single" w:sz="4" w:space="0" w:color="auto"/>
              <w:left w:val="single" w:sz="4" w:space="0" w:color="auto"/>
              <w:bottom w:val="single" w:sz="4" w:space="0" w:color="auto"/>
              <w:right w:val="single" w:sz="4" w:space="0" w:color="auto"/>
            </w:tcBorders>
            <w:shd w:val="clear" w:color="auto" w:fill="auto"/>
          </w:tcPr>
          <w:p w14:paraId="4D9C686D" w14:textId="77777777" w:rsidR="0031064C" w:rsidRPr="00EF4DB3" w:rsidRDefault="0031064C" w:rsidP="00A742C8">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Z0010</w:t>
            </w:r>
          </w:p>
          <w:p w14:paraId="5EB5D895" w14:textId="045F0C58" w:rsidR="0031064C" w:rsidRPr="00EF4DB3" w:rsidDel="00717935" w:rsidRDefault="0031064C" w:rsidP="00A742C8">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(A001)</w:t>
            </w:r>
          </w:p>
        </w:tc>
        <w:tc>
          <w:tcPr>
            <w:tcW w:w="2317" w:type="dxa"/>
            <w:tcBorders>
              <w:top w:val="single" w:sz="4" w:space="0" w:color="auto"/>
              <w:left w:val="nil"/>
              <w:bottom w:val="single" w:sz="4" w:space="0" w:color="auto"/>
              <w:right w:val="single" w:sz="4" w:space="0" w:color="auto"/>
            </w:tcBorders>
            <w:shd w:val="clear" w:color="auto" w:fill="auto"/>
          </w:tcPr>
          <w:p w14:paraId="0142B4BC" w14:textId="5F0DDF44" w:rsidR="0031064C" w:rsidRPr="00EF4DB3" w:rsidRDefault="0031064C" w:rsidP="00A742C8">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 xml:space="preserve">Article 112 </w:t>
            </w:r>
          </w:p>
        </w:tc>
        <w:tc>
          <w:tcPr>
            <w:tcW w:w="5763" w:type="dxa"/>
            <w:tcBorders>
              <w:top w:val="single" w:sz="4" w:space="0" w:color="auto"/>
              <w:left w:val="nil"/>
              <w:bottom w:val="single" w:sz="4" w:space="0" w:color="auto"/>
              <w:right w:val="single" w:sz="4" w:space="0" w:color="auto"/>
            </w:tcBorders>
            <w:shd w:val="clear" w:color="auto" w:fill="auto"/>
          </w:tcPr>
          <w:p w14:paraId="1BC7F68B" w14:textId="4566FD7E" w:rsidR="0031064C" w:rsidRPr="00EF4DB3" w:rsidRDefault="0031064C" w:rsidP="00244BD1">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Identifies whether the reported figures have been requested under Article 112</w:t>
            </w:r>
            <w:r w:rsidR="00160E24">
              <w:rPr>
                <w:rFonts w:ascii="Times New Roman" w:eastAsia="Times New Roman" w:hAnsi="Times New Roman" w:cs="Times New Roman"/>
                <w:sz w:val="20"/>
                <w:szCs w:val="20"/>
                <w:lang w:val="en-GB" w:eastAsia="es-ES"/>
              </w:rPr>
              <w:t xml:space="preserve"> </w:t>
            </w:r>
            <w:r w:rsidRPr="00EF4DB3">
              <w:rPr>
                <w:rFonts w:ascii="Times New Roman" w:eastAsia="Times New Roman" w:hAnsi="Times New Roman" w:cs="Times New Roman"/>
                <w:sz w:val="20"/>
                <w:szCs w:val="20"/>
                <w:lang w:val="en-GB" w:eastAsia="es-ES"/>
              </w:rPr>
              <w:t>(7), to provide an estimate of the SCR using standard formula. One of the options in the following closed list shall be used:</w:t>
            </w:r>
          </w:p>
          <w:p w14:paraId="6149F9C0" w14:textId="0EC20C85" w:rsidR="0031064C" w:rsidRPr="00EF4DB3" w:rsidRDefault="0031064C" w:rsidP="00244BD1">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1 – Article 112</w:t>
            </w:r>
            <w:r w:rsidR="00160E24">
              <w:rPr>
                <w:rFonts w:ascii="Times New Roman" w:eastAsia="Times New Roman" w:hAnsi="Times New Roman" w:cs="Times New Roman"/>
                <w:sz w:val="20"/>
                <w:szCs w:val="20"/>
                <w:lang w:val="en-GB" w:eastAsia="es-ES"/>
              </w:rPr>
              <w:t xml:space="preserve"> </w:t>
            </w:r>
            <w:r w:rsidRPr="00EF4DB3">
              <w:rPr>
                <w:rFonts w:ascii="Times New Roman" w:eastAsia="Times New Roman" w:hAnsi="Times New Roman" w:cs="Times New Roman"/>
                <w:sz w:val="20"/>
                <w:szCs w:val="20"/>
                <w:lang w:val="en-GB" w:eastAsia="es-ES"/>
              </w:rPr>
              <w:t>(7) reporting</w:t>
            </w:r>
          </w:p>
          <w:p w14:paraId="771C3349" w14:textId="7DB25B10" w:rsidR="0031064C" w:rsidRPr="00EF4DB3" w:rsidRDefault="0031064C" w:rsidP="00A742C8">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2 – Regular reporting</w:t>
            </w:r>
          </w:p>
        </w:tc>
      </w:tr>
      <w:tr w:rsidR="0031064C" w:rsidRPr="00EF4DB3" w14:paraId="4E840618" w14:textId="77777777" w:rsidTr="00EF4DB3">
        <w:trPr>
          <w:trHeight w:val="1368"/>
        </w:trPr>
        <w:tc>
          <w:tcPr>
            <w:tcW w:w="1281" w:type="dxa"/>
            <w:tcBorders>
              <w:top w:val="nil"/>
              <w:left w:val="single" w:sz="4" w:space="0" w:color="auto"/>
              <w:bottom w:val="single" w:sz="4" w:space="0" w:color="auto"/>
              <w:right w:val="single" w:sz="4" w:space="0" w:color="auto"/>
            </w:tcBorders>
            <w:shd w:val="clear" w:color="auto" w:fill="auto"/>
          </w:tcPr>
          <w:p w14:paraId="5C2FA732" w14:textId="77777777" w:rsidR="0031064C" w:rsidRPr="00EF4DB3" w:rsidRDefault="0031064C" w:rsidP="00910BAD">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Z0020</w:t>
            </w:r>
          </w:p>
          <w:p w14:paraId="2B2E13DD" w14:textId="66D2F95C" w:rsidR="0031064C" w:rsidRPr="00EF4DB3" w:rsidRDefault="0031064C" w:rsidP="00910BAD">
            <w:pPr>
              <w:spacing w:after="0" w:line="240" w:lineRule="auto"/>
              <w:rPr>
                <w:rFonts w:ascii="Times New Roman" w:eastAsia="Times New Roman" w:hAnsi="Times New Roman" w:cs="Times New Roman"/>
                <w:sz w:val="20"/>
                <w:szCs w:val="20"/>
                <w:lang w:val="en-GB" w:eastAsia="es-ES"/>
              </w:rPr>
            </w:pPr>
          </w:p>
        </w:tc>
        <w:tc>
          <w:tcPr>
            <w:tcW w:w="2317" w:type="dxa"/>
            <w:tcBorders>
              <w:top w:val="single" w:sz="4" w:space="0" w:color="auto"/>
              <w:left w:val="single" w:sz="4" w:space="0" w:color="auto"/>
              <w:bottom w:val="single" w:sz="4" w:space="0" w:color="auto"/>
              <w:right w:val="single" w:sz="4" w:space="0" w:color="auto"/>
            </w:tcBorders>
            <w:shd w:val="clear" w:color="000000" w:fill="FFFFFF"/>
            <w:hideMark/>
          </w:tcPr>
          <w:p w14:paraId="21BCD1F0" w14:textId="059153DC" w:rsidR="0031064C" w:rsidRPr="00EF4DB3" w:rsidRDefault="0031064C" w:rsidP="00910BAD">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 xml:space="preserve">Ring-fenced fund, matching </w:t>
            </w:r>
            <w:r w:rsidR="00C769FD" w:rsidRPr="00EF4DB3">
              <w:rPr>
                <w:rFonts w:ascii="Times New Roman" w:eastAsia="Times New Roman" w:hAnsi="Times New Roman" w:cs="Times New Roman"/>
                <w:sz w:val="20"/>
                <w:szCs w:val="20"/>
                <w:lang w:val="en-GB" w:eastAsia="es-ES"/>
              </w:rPr>
              <w:t xml:space="preserve">adjustment </w:t>
            </w:r>
            <w:r w:rsidRPr="00EF4DB3">
              <w:rPr>
                <w:rFonts w:ascii="Times New Roman" w:eastAsia="Times New Roman" w:hAnsi="Times New Roman" w:cs="Times New Roman"/>
                <w:sz w:val="20"/>
                <w:szCs w:val="20"/>
                <w:lang w:val="en-GB" w:eastAsia="es-ES"/>
              </w:rPr>
              <w:t>portfolio or remaining part</w:t>
            </w:r>
          </w:p>
        </w:tc>
        <w:tc>
          <w:tcPr>
            <w:tcW w:w="5763" w:type="dxa"/>
            <w:tcBorders>
              <w:top w:val="single" w:sz="4" w:space="0" w:color="auto"/>
              <w:left w:val="nil"/>
              <w:bottom w:val="single" w:sz="4" w:space="0" w:color="auto"/>
              <w:right w:val="single" w:sz="4" w:space="0" w:color="auto"/>
            </w:tcBorders>
            <w:shd w:val="clear" w:color="000000" w:fill="FFFFFF"/>
            <w:hideMark/>
          </w:tcPr>
          <w:p w14:paraId="35837639" w14:textId="44BFE8D4" w:rsidR="00D574EC" w:rsidRPr="00EF4DB3" w:rsidRDefault="0031064C" w:rsidP="00D574EC">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 xml:space="preserve">Identifies whether the reported figures are with regard to a RFF, matching </w:t>
            </w:r>
            <w:r w:rsidR="00C769FD" w:rsidRPr="00EF4DB3">
              <w:rPr>
                <w:rFonts w:ascii="Times New Roman" w:eastAsia="Times New Roman" w:hAnsi="Times New Roman" w:cs="Times New Roman"/>
                <w:sz w:val="20"/>
                <w:szCs w:val="20"/>
                <w:lang w:val="en-GB" w:eastAsia="es-ES"/>
              </w:rPr>
              <w:t xml:space="preserve">adjustment </w:t>
            </w:r>
            <w:r w:rsidRPr="00EF4DB3">
              <w:rPr>
                <w:rFonts w:ascii="Times New Roman" w:eastAsia="Times New Roman" w:hAnsi="Times New Roman" w:cs="Times New Roman"/>
                <w:sz w:val="20"/>
                <w:szCs w:val="20"/>
                <w:lang w:val="en-GB" w:eastAsia="es-ES"/>
              </w:rPr>
              <w:t>portfolio or to the remaining part. One of the options in the following closed list shall be used:</w:t>
            </w:r>
            <w:r w:rsidRPr="00EF4DB3">
              <w:rPr>
                <w:rFonts w:ascii="Times New Roman" w:eastAsia="Times New Roman" w:hAnsi="Times New Roman" w:cs="Times New Roman"/>
                <w:sz w:val="20"/>
                <w:szCs w:val="20"/>
                <w:lang w:val="en-GB" w:eastAsia="es-ES"/>
              </w:rPr>
              <w:br/>
            </w:r>
            <w:r w:rsidR="00D574EC" w:rsidRPr="00EF4DB3">
              <w:rPr>
                <w:rFonts w:ascii="Times New Roman" w:eastAsia="Times New Roman" w:hAnsi="Times New Roman" w:cs="Times New Roman"/>
                <w:sz w:val="20"/>
                <w:szCs w:val="20"/>
                <w:lang w:val="en-GB" w:eastAsia="es-ES"/>
              </w:rPr>
              <w:t>1 – RFF/MAP</w:t>
            </w:r>
            <w:r w:rsidR="00D574EC" w:rsidRPr="00EF4DB3" w:rsidDel="00C11F0B">
              <w:rPr>
                <w:rFonts w:ascii="Times New Roman" w:eastAsia="Times New Roman" w:hAnsi="Times New Roman" w:cs="Times New Roman"/>
                <w:sz w:val="20"/>
                <w:szCs w:val="20"/>
                <w:lang w:val="en-GB" w:eastAsia="es-ES"/>
              </w:rPr>
              <w:t xml:space="preserve"> </w:t>
            </w:r>
            <w:r w:rsidR="00D574EC" w:rsidRPr="00EF4DB3">
              <w:rPr>
                <w:rFonts w:ascii="Times New Roman" w:eastAsia="Times New Roman" w:hAnsi="Times New Roman" w:cs="Times New Roman"/>
                <w:sz w:val="20"/>
                <w:szCs w:val="20"/>
                <w:lang w:val="en-GB" w:eastAsia="es-ES"/>
              </w:rPr>
              <w:br/>
              <w:t>2 – Remaining part</w:t>
            </w:r>
          </w:p>
          <w:p w14:paraId="0EB846E2" w14:textId="17F88E9A" w:rsidR="0031064C" w:rsidRPr="00EF4DB3" w:rsidRDefault="0031064C" w:rsidP="00910BAD">
            <w:pPr>
              <w:spacing w:after="0" w:line="240" w:lineRule="auto"/>
              <w:rPr>
                <w:rFonts w:ascii="Times New Roman" w:eastAsia="Times New Roman" w:hAnsi="Times New Roman" w:cs="Times New Roman"/>
                <w:sz w:val="20"/>
                <w:szCs w:val="20"/>
                <w:lang w:val="en-GB" w:eastAsia="es-ES"/>
              </w:rPr>
            </w:pPr>
          </w:p>
        </w:tc>
      </w:tr>
      <w:tr w:rsidR="0031064C" w:rsidRPr="00EF4DB3" w14:paraId="35C89A3B" w14:textId="77777777" w:rsidTr="00EF4DB3">
        <w:trPr>
          <w:trHeight w:val="1275"/>
        </w:trPr>
        <w:tc>
          <w:tcPr>
            <w:tcW w:w="1281" w:type="dxa"/>
            <w:tcBorders>
              <w:top w:val="nil"/>
              <w:left w:val="single" w:sz="4" w:space="0" w:color="auto"/>
              <w:bottom w:val="single" w:sz="4" w:space="0" w:color="auto"/>
              <w:right w:val="single" w:sz="4" w:space="0" w:color="auto"/>
            </w:tcBorders>
            <w:shd w:val="clear" w:color="auto" w:fill="auto"/>
          </w:tcPr>
          <w:p w14:paraId="7C827890" w14:textId="77777777" w:rsidR="0031064C" w:rsidRPr="00EF4DB3" w:rsidRDefault="0031064C" w:rsidP="00910BAD">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Z0030</w:t>
            </w:r>
          </w:p>
          <w:p w14:paraId="34581B22" w14:textId="77777777" w:rsidR="0031064C" w:rsidRPr="00EF4DB3" w:rsidRDefault="0031064C" w:rsidP="00910BAD">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(A0)</w:t>
            </w:r>
          </w:p>
        </w:tc>
        <w:tc>
          <w:tcPr>
            <w:tcW w:w="2317" w:type="dxa"/>
            <w:tcBorders>
              <w:top w:val="single" w:sz="4" w:space="0" w:color="auto"/>
              <w:left w:val="nil"/>
              <w:bottom w:val="single" w:sz="4" w:space="0" w:color="auto"/>
              <w:right w:val="single" w:sz="4" w:space="0" w:color="auto"/>
            </w:tcBorders>
            <w:shd w:val="clear" w:color="auto" w:fill="auto"/>
            <w:hideMark/>
          </w:tcPr>
          <w:p w14:paraId="3315B3B4" w14:textId="422F3A4D" w:rsidR="0031064C" w:rsidRPr="00EF4DB3" w:rsidRDefault="0031064C" w:rsidP="00910BAD">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Fund/Portfolio number</w:t>
            </w:r>
          </w:p>
        </w:tc>
        <w:tc>
          <w:tcPr>
            <w:tcW w:w="5763" w:type="dxa"/>
            <w:tcBorders>
              <w:top w:val="single" w:sz="4" w:space="0" w:color="auto"/>
              <w:left w:val="nil"/>
              <w:bottom w:val="single" w:sz="4" w:space="0" w:color="auto"/>
              <w:right w:val="single" w:sz="4" w:space="0" w:color="auto"/>
            </w:tcBorders>
            <w:shd w:val="clear" w:color="auto" w:fill="auto"/>
            <w:hideMark/>
          </w:tcPr>
          <w:p w14:paraId="31516DF8" w14:textId="3036654E" w:rsidR="0031064C" w:rsidRPr="00EF4DB3" w:rsidRDefault="00D2680F" w:rsidP="00244BD1">
            <w:pPr>
              <w:spacing w:after="0" w:line="240" w:lineRule="auto"/>
              <w:rPr>
                <w:rFonts w:ascii="Times New Roman" w:eastAsia="Times New Roman" w:hAnsi="Times New Roman" w:cs="Times New Roman"/>
                <w:sz w:val="20"/>
                <w:szCs w:val="20"/>
                <w:lang w:val="en-GB" w:eastAsia="es-ES"/>
              </w:rPr>
            </w:pPr>
            <w:ins w:id="19" w:author="Author">
              <w:r>
                <w:rPr>
                  <w:rFonts w:ascii="Times New Roman" w:eastAsia="Times New Roman" w:hAnsi="Times New Roman" w:cs="Times New Roman"/>
                  <w:sz w:val="20"/>
                  <w:szCs w:val="20"/>
                  <w:lang w:val="en-GB" w:eastAsia="es-ES"/>
                </w:rPr>
                <w:t>W</w:t>
              </w:r>
              <w:r w:rsidRPr="00AE1434">
                <w:rPr>
                  <w:rFonts w:ascii="Times New Roman" w:eastAsia="Times New Roman" w:hAnsi="Times New Roman" w:cs="Times New Roman"/>
                  <w:sz w:val="20"/>
                  <w:szCs w:val="20"/>
                  <w:lang w:val="en-GB" w:eastAsia="es-ES"/>
                </w:rPr>
                <w:t xml:space="preserve">hen item Z0020 = </w:t>
              </w:r>
              <w:r>
                <w:rPr>
                  <w:rFonts w:ascii="Times New Roman" w:eastAsia="Times New Roman" w:hAnsi="Times New Roman" w:cs="Times New Roman"/>
                  <w:sz w:val="20"/>
                  <w:szCs w:val="20"/>
                  <w:lang w:val="en-GB" w:eastAsia="es-ES"/>
                </w:rPr>
                <w:t>2, then report “0”, i</w:t>
              </w:r>
            </w:ins>
            <w:del w:id="20" w:author="Author">
              <w:r w:rsidR="0031064C" w:rsidRPr="00EF4DB3" w:rsidDel="00D2680F">
                <w:rPr>
                  <w:rFonts w:ascii="Times New Roman" w:eastAsia="Times New Roman" w:hAnsi="Times New Roman" w:cs="Times New Roman"/>
                  <w:sz w:val="20"/>
                  <w:szCs w:val="20"/>
                  <w:lang w:val="en-GB" w:eastAsia="es-ES"/>
                </w:rPr>
                <w:delText>I</w:delText>
              </w:r>
            </w:del>
            <w:r w:rsidR="0031064C" w:rsidRPr="00EF4DB3">
              <w:rPr>
                <w:rFonts w:ascii="Times New Roman" w:eastAsia="Times New Roman" w:hAnsi="Times New Roman" w:cs="Times New Roman"/>
                <w:sz w:val="20"/>
                <w:szCs w:val="20"/>
                <w:lang w:val="en-GB" w:eastAsia="es-ES"/>
              </w:rPr>
              <w:t xml:space="preserve">dentification number for a ring fenced fund or matching </w:t>
            </w:r>
            <w:r w:rsidR="00C769FD" w:rsidRPr="00EF4DB3">
              <w:rPr>
                <w:rFonts w:ascii="Times New Roman" w:eastAsia="Times New Roman" w:hAnsi="Times New Roman" w:cs="Times New Roman"/>
                <w:sz w:val="20"/>
                <w:szCs w:val="20"/>
                <w:lang w:val="en-GB" w:eastAsia="es-ES"/>
              </w:rPr>
              <w:t xml:space="preserve">adjustment </w:t>
            </w:r>
            <w:r w:rsidR="0031064C" w:rsidRPr="00EF4DB3">
              <w:rPr>
                <w:rFonts w:ascii="Times New Roman" w:eastAsia="Times New Roman" w:hAnsi="Times New Roman" w:cs="Times New Roman"/>
                <w:sz w:val="20"/>
                <w:szCs w:val="20"/>
                <w:lang w:val="en-GB" w:eastAsia="es-ES"/>
              </w:rPr>
              <w:t xml:space="preserve">portfolio. This number is attributed by the undertaking </w:t>
            </w:r>
            <w:r w:rsidR="00D94CDD" w:rsidRPr="00EF4DB3">
              <w:rPr>
                <w:rFonts w:ascii="Times New Roman" w:eastAsia="Times New Roman" w:hAnsi="Times New Roman" w:cs="Times New Roman"/>
                <w:sz w:val="20"/>
                <w:szCs w:val="20"/>
                <w:lang w:val="en-GB" w:eastAsia="es-ES"/>
              </w:rPr>
              <w:t xml:space="preserve">within the group </w:t>
            </w:r>
            <w:r w:rsidR="0031064C" w:rsidRPr="00EF4DB3">
              <w:rPr>
                <w:rFonts w:ascii="Times New Roman" w:eastAsia="Times New Roman" w:hAnsi="Times New Roman" w:cs="Times New Roman"/>
                <w:sz w:val="20"/>
                <w:szCs w:val="20"/>
                <w:lang w:val="en-GB" w:eastAsia="es-ES"/>
              </w:rPr>
              <w:t>and must be consistent over time and with the fund/portfolio number reported in other templates</w:t>
            </w:r>
            <w:del w:id="21" w:author="Author">
              <w:r w:rsidR="0031064C" w:rsidRPr="00EF4DB3" w:rsidDel="00981B98">
                <w:rPr>
                  <w:rFonts w:ascii="Times New Roman" w:eastAsia="Times New Roman" w:hAnsi="Times New Roman" w:cs="Times New Roman"/>
                  <w:sz w:val="20"/>
                  <w:szCs w:val="20"/>
                  <w:lang w:val="en-GB" w:eastAsia="es-ES"/>
                </w:rPr>
                <w:delText>, e.g. S.26.02, S.14.01, S.23.01</w:delText>
              </w:r>
            </w:del>
            <w:r w:rsidR="0031064C" w:rsidRPr="00EF4DB3">
              <w:rPr>
                <w:rFonts w:ascii="Times New Roman" w:eastAsia="Times New Roman" w:hAnsi="Times New Roman" w:cs="Times New Roman"/>
                <w:sz w:val="20"/>
                <w:szCs w:val="20"/>
                <w:lang w:val="en-GB" w:eastAsia="es-ES"/>
              </w:rPr>
              <w:t xml:space="preserve">. </w:t>
            </w:r>
          </w:p>
          <w:p w14:paraId="1BF49418" w14:textId="77777777" w:rsidR="0031064C" w:rsidRPr="00EF4DB3" w:rsidRDefault="0031064C" w:rsidP="00244BD1">
            <w:pPr>
              <w:spacing w:after="0" w:line="240" w:lineRule="auto"/>
              <w:rPr>
                <w:rFonts w:ascii="Times New Roman" w:eastAsia="Times New Roman" w:hAnsi="Times New Roman" w:cs="Times New Roman"/>
                <w:sz w:val="20"/>
                <w:szCs w:val="20"/>
                <w:lang w:val="en-GB" w:eastAsia="es-ES"/>
              </w:rPr>
            </w:pPr>
          </w:p>
          <w:p w14:paraId="7AC6C035" w14:textId="702D513B" w:rsidR="0031064C" w:rsidRPr="00EF4DB3" w:rsidRDefault="00D2680F" w:rsidP="00910BAD">
            <w:pPr>
              <w:spacing w:after="0" w:line="240" w:lineRule="auto"/>
              <w:rPr>
                <w:rFonts w:ascii="Times New Roman" w:eastAsia="Times New Roman" w:hAnsi="Times New Roman" w:cs="Times New Roman"/>
                <w:sz w:val="20"/>
                <w:szCs w:val="20"/>
                <w:lang w:val="en-GB" w:eastAsia="es-ES"/>
              </w:rPr>
            </w:pPr>
            <w:ins w:id="22" w:author="Author">
              <w:r>
                <w:rPr>
                  <w:rFonts w:ascii="Times New Roman" w:eastAsia="Times New Roman" w:hAnsi="Times New Roman" w:cs="Times New Roman"/>
                  <w:sz w:val="20"/>
                  <w:szCs w:val="20"/>
                  <w:lang w:val="en-GB" w:eastAsia="es-ES"/>
                </w:rPr>
                <w:t>W</w:t>
              </w:r>
              <w:r w:rsidRPr="00AE1434">
                <w:rPr>
                  <w:rFonts w:ascii="Times New Roman" w:eastAsia="Times New Roman" w:hAnsi="Times New Roman" w:cs="Times New Roman"/>
                  <w:sz w:val="20"/>
                  <w:szCs w:val="20"/>
                  <w:lang w:val="en-GB" w:eastAsia="es-ES"/>
                </w:rPr>
                <w:t xml:space="preserve">hen item Z0020 = </w:t>
              </w:r>
              <w:r>
                <w:rPr>
                  <w:rFonts w:ascii="Times New Roman" w:eastAsia="Times New Roman" w:hAnsi="Times New Roman" w:cs="Times New Roman"/>
                  <w:sz w:val="20"/>
                  <w:szCs w:val="20"/>
                  <w:lang w:val="en-GB" w:eastAsia="es-ES"/>
                </w:rPr>
                <w:t>2, then report “0”</w:t>
              </w:r>
            </w:ins>
            <w:del w:id="23" w:author="Author">
              <w:r w:rsidR="0031064C" w:rsidRPr="00EF4DB3" w:rsidDel="00D2680F">
                <w:rPr>
                  <w:rFonts w:ascii="Times New Roman" w:eastAsia="Times New Roman" w:hAnsi="Times New Roman" w:cs="Times New Roman"/>
                  <w:sz w:val="20"/>
                  <w:szCs w:val="20"/>
                  <w:lang w:val="en-GB" w:eastAsia="es-ES"/>
                </w:rPr>
                <w:delText xml:space="preserve">This item is to be completed only when item Z0020 = 1 </w:delText>
              </w:r>
            </w:del>
          </w:p>
        </w:tc>
      </w:tr>
      <w:tr w:rsidR="00230D8D" w:rsidRPr="00EF4DB3" w14:paraId="20764C9D" w14:textId="77777777" w:rsidTr="00EF4DB3">
        <w:trPr>
          <w:trHeight w:val="975"/>
        </w:trPr>
        <w:tc>
          <w:tcPr>
            <w:tcW w:w="1281" w:type="dxa"/>
            <w:tcBorders>
              <w:top w:val="single" w:sz="4" w:space="0" w:color="auto"/>
              <w:left w:val="single" w:sz="4" w:space="0" w:color="auto"/>
              <w:bottom w:val="single" w:sz="4" w:space="0" w:color="auto"/>
              <w:right w:val="single" w:sz="4" w:space="0" w:color="auto"/>
            </w:tcBorders>
            <w:shd w:val="clear" w:color="auto" w:fill="auto"/>
          </w:tcPr>
          <w:p w14:paraId="0786FC25" w14:textId="7ADCB963" w:rsidR="00230D8D" w:rsidRPr="00EF4DB3" w:rsidRDefault="00230D8D" w:rsidP="00A742C8">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lastRenderedPageBreak/>
              <w:t>R0010/C0010</w:t>
            </w:r>
          </w:p>
          <w:p w14:paraId="7C034F3A" w14:textId="26035477" w:rsidR="00230D8D" w:rsidRPr="00EF4DB3" w:rsidRDefault="00230D8D" w:rsidP="00A742C8">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(A001)</w:t>
            </w:r>
          </w:p>
          <w:p w14:paraId="6083DB8D" w14:textId="77777777" w:rsidR="00230D8D" w:rsidRPr="00EF4DB3" w:rsidRDefault="00230D8D" w:rsidP="00A742C8">
            <w:pPr>
              <w:spacing w:after="0" w:line="240" w:lineRule="auto"/>
              <w:rPr>
                <w:rFonts w:ascii="Times New Roman" w:eastAsia="Times New Roman" w:hAnsi="Times New Roman" w:cs="Times New Roman"/>
                <w:sz w:val="20"/>
                <w:szCs w:val="20"/>
                <w:lang w:val="en-GB" w:eastAsia="es-ES"/>
              </w:rPr>
            </w:pPr>
          </w:p>
        </w:tc>
        <w:tc>
          <w:tcPr>
            <w:tcW w:w="2317" w:type="dxa"/>
            <w:tcBorders>
              <w:top w:val="single" w:sz="4" w:space="0" w:color="auto"/>
              <w:left w:val="single" w:sz="4" w:space="0" w:color="auto"/>
              <w:bottom w:val="single" w:sz="4" w:space="0" w:color="auto"/>
              <w:right w:val="single" w:sz="4" w:space="0" w:color="auto"/>
            </w:tcBorders>
            <w:shd w:val="clear" w:color="auto" w:fill="auto"/>
            <w:hideMark/>
          </w:tcPr>
          <w:p w14:paraId="3D8A8E55" w14:textId="00C1100B" w:rsidR="00230D8D" w:rsidRPr="00EF4DB3" w:rsidRDefault="00230D8D" w:rsidP="00A742C8">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 xml:space="preserve">Captives simplifications – non life premium and reserve risk </w:t>
            </w:r>
          </w:p>
        </w:tc>
        <w:tc>
          <w:tcPr>
            <w:tcW w:w="5763" w:type="dxa"/>
            <w:tcBorders>
              <w:top w:val="single" w:sz="4" w:space="0" w:color="auto"/>
              <w:left w:val="single" w:sz="4" w:space="0" w:color="auto"/>
              <w:bottom w:val="single" w:sz="4" w:space="0" w:color="auto"/>
              <w:right w:val="single" w:sz="4" w:space="0" w:color="auto"/>
            </w:tcBorders>
            <w:shd w:val="clear" w:color="auto" w:fill="auto"/>
            <w:hideMark/>
          </w:tcPr>
          <w:p w14:paraId="59DCAB65" w14:textId="3A5FB191" w:rsidR="0031064C" w:rsidRPr="00EF4DB3" w:rsidRDefault="00230D8D" w:rsidP="0031064C">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Identify whether a captive undertaking</w:t>
            </w:r>
            <w:r w:rsidR="00D94CDD" w:rsidRPr="00EF4DB3">
              <w:rPr>
                <w:rFonts w:ascii="Times New Roman" w:eastAsia="Times New Roman" w:hAnsi="Times New Roman" w:cs="Times New Roman"/>
                <w:sz w:val="20"/>
                <w:szCs w:val="20"/>
                <w:lang w:val="en-GB" w:eastAsia="es-ES"/>
              </w:rPr>
              <w:t xml:space="preserve"> within the group</w:t>
            </w:r>
            <w:r w:rsidRPr="00EF4DB3">
              <w:rPr>
                <w:rFonts w:ascii="Times New Roman" w:eastAsia="Times New Roman" w:hAnsi="Times New Roman" w:cs="Times New Roman"/>
                <w:sz w:val="20"/>
                <w:szCs w:val="20"/>
                <w:lang w:val="en-GB" w:eastAsia="es-ES"/>
              </w:rPr>
              <w:t xml:space="preserve"> used simplifications for the calculation of non-life premium and reserve risk.  </w:t>
            </w:r>
            <w:r w:rsidR="0031064C" w:rsidRPr="00EF4DB3">
              <w:rPr>
                <w:rFonts w:ascii="Times New Roman" w:eastAsia="Times New Roman" w:hAnsi="Times New Roman" w:cs="Times New Roman"/>
                <w:sz w:val="20"/>
                <w:szCs w:val="20"/>
                <w:lang w:val="en-GB" w:eastAsia="es-ES"/>
              </w:rPr>
              <w:t>One of the options in the following closed list shall be used:</w:t>
            </w:r>
            <w:r w:rsidR="0031064C" w:rsidRPr="00EF4DB3">
              <w:rPr>
                <w:rFonts w:ascii="Times New Roman" w:eastAsia="Times New Roman" w:hAnsi="Times New Roman" w:cs="Times New Roman"/>
                <w:sz w:val="20"/>
                <w:szCs w:val="20"/>
                <w:lang w:val="en-GB" w:eastAsia="es-ES"/>
              </w:rPr>
              <w:br/>
              <w:t xml:space="preserve">1 – Simplifications used </w:t>
            </w:r>
          </w:p>
          <w:p w14:paraId="01A83A2E" w14:textId="77777777" w:rsidR="0031064C" w:rsidRPr="00EF4DB3" w:rsidRDefault="0031064C" w:rsidP="0031064C">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2 – Simplifications not used</w:t>
            </w:r>
          </w:p>
          <w:p w14:paraId="5FCB69CB" w14:textId="77777777" w:rsidR="00230D8D" w:rsidRPr="00EF4DB3" w:rsidRDefault="00230D8D" w:rsidP="00A742C8">
            <w:pPr>
              <w:spacing w:after="0" w:line="240" w:lineRule="auto"/>
              <w:rPr>
                <w:rFonts w:ascii="Times New Roman" w:eastAsia="Times New Roman" w:hAnsi="Times New Roman" w:cs="Times New Roman"/>
                <w:sz w:val="20"/>
                <w:szCs w:val="20"/>
                <w:lang w:val="en-GB" w:eastAsia="es-ES"/>
              </w:rPr>
            </w:pPr>
          </w:p>
          <w:p w14:paraId="19A66B7D" w14:textId="7F010E5B" w:rsidR="00230D8D" w:rsidRPr="00EF4DB3" w:rsidRDefault="00230D8D" w:rsidP="007A6C2C">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 xml:space="preserve">If R0010/C0010 = 1, only </w:t>
            </w:r>
            <w:del w:id="24" w:author="Author">
              <w:r w:rsidRPr="00EF4DB3" w:rsidDel="007A6C2C">
                <w:rPr>
                  <w:rFonts w:ascii="Times New Roman" w:eastAsia="Times New Roman" w:hAnsi="Times New Roman" w:cs="Times New Roman"/>
                  <w:sz w:val="20"/>
                  <w:szCs w:val="20"/>
                  <w:lang w:val="en-GB" w:eastAsia="es-ES"/>
                </w:rPr>
                <w:delText>C0050</w:delText>
              </w:r>
            </w:del>
            <w:ins w:id="25" w:author="Author">
              <w:r w:rsidR="007A6C2C" w:rsidRPr="00EF4DB3">
                <w:rPr>
                  <w:rFonts w:ascii="Times New Roman" w:eastAsia="Times New Roman" w:hAnsi="Times New Roman" w:cs="Times New Roman"/>
                  <w:sz w:val="20"/>
                  <w:szCs w:val="20"/>
                  <w:lang w:val="en-GB" w:eastAsia="es-ES"/>
                </w:rPr>
                <w:t>C00</w:t>
              </w:r>
              <w:r w:rsidR="007A6C2C">
                <w:rPr>
                  <w:rFonts w:ascii="Times New Roman" w:eastAsia="Times New Roman" w:hAnsi="Times New Roman" w:cs="Times New Roman"/>
                  <w:sz w:val="20"/>
                  <w:szCs w:val="20"/>
                  <w:lang w:val="en-GB" w:eastAsia="es-ES"/>
                </w:rPr>
                <w:t>6</w:t>
              </w:r>
              <w:r w:rsidR="007A6C2C" w:rsidRPr="00EF4DB3">
                <w:rPr>
                  <w:rFonts w:ascii="Times New Roman" w:eastAsia="Times New Roman" w:hAnsi="Times New Roman" w:cs="Times New Roman"/>
                  <w:sz w:val="20"/>
                  <w:szCs w:val="20"/>
                  <w:lang w:val="en-GB" w:eastAsia="es-ES"/>
                </w:rPr>
                <w:t>0</w:t>
              </w:r>
            </w:ins>
            <w:r w:rsidRPr="00EF4DB3">
              <w:rPr>
                <w:rFonts w:ascii="Times New Roman" w:eastAsia="Times New Roman" w:hAnsi="Times New Roman" w:cs="Times New Roman"/>
                <w:sz w:val="20"/>
                <w:szCs w:val="20"/>
                <w:lang w:val="en-GB" w:eastAsia="es-ES"/>
              </w:rPr>
              <w:t xml:space="preserve">, </w:t>
            </w:r>
            <w:del w:id="26" w:author="Author">
              <w:r w:rsidRPr="00EF4DB3" w:rsidDel="007A6C2C">
                <w:rPr>
                  <w:rFonts w:ascii="Times New Roman" w:eastAsia="Times New Roman" w:hAnsi="Times New Roman" w:cs="Times New Roman"/>
                  <w:sz w:val="20"/>
                  <w:szCs w:val="20"/>
                  <w:lang w:val="en-GB" w:eastAsia="es-ES"/>
                </w:rPr>
                <w:delText xml:space="preserve">C0060 </w:delText>
              </w:r>
            </w:del>
            <w:ins w:id="27" w:author="Author">
              <w:r w:rsidR="007A6C2C" w:rsidRPr="00EF4DB3">
                <w:rPr>
                  <w:rFonts w:ascii="Times New Roman" w:eastAsia="Times New Roman" w:hAnsi="Times New Roman" w:cs="Times New Roman"/>
                  <w:sz w:val="20"/>
                  <w:szCs w:val="20"/>
                  <w:lang w:val="en-GB" w:eastAsia="es-ES"/>
                </w:rPr>
                <w:t>C00</w:t>
              </w:r>
              <w:r w:rsidR="007A6C2C">
                <w:rPr>
                  <w:rFonts w:ascii="Times New Roman" w:eastAsia="Times New Roman" w:hAnsi="Times New Roman" w:cs="Times New Roman"/>
                  <w:sz w:val="20"/>
                  <w:szCs w:val="20"/>
                  <w:lang w:val="en-GB" w:eastAsia="es-ES"/>
                </w:rPr>
                <w:t>7</w:t>
              </w:r>
              <w:r w:rsidR="007A6C2C" w:rsidRPr="00EF4DB3">
                <w:rPr>
                  <w:rFonts w:ascii="Times New Roman" w:eastAsia="Times New Roman" w:hAnsi="Times New Roman" w:cs="Times New Roman"/>
                  <w:sz w:val="20"/>
                  <w:szCs w:val="20"/>
                  <w:lang w:val="en-GB" w:eastAsia="es-ES"/>
                </w:rPr>
                <w:t xml:space="preserve">0 </w:t>
              </w:r>
            </w:ins>
            <w:r w:rsidRPr="00EF4DB3">
              <w:rPr>
                <w:rFonts w:ascii="Times New Roman" w:eastAsia="Times New Roman" w:hAnsi="Times New Roman" w:cs="Times New Roman"/>
                <w:sz w:val="20"/>
                <w:szCs w:val="20"/>
                <w:lang w:val="en-GB" w:eastAsia="es-ES"/>
              </w:rPr>
              <w:t xml:space="preserve">and </w:t>
            </w:r>
            <w:del w:id="28" w:author="Author">
              <w:r w:rsidRPr="00EF4DB3" w:rsidDel="007A6C2C">
                <w:rPr>
                  <w:rFonts w:ascii="Times New Roman" w:eastAsia="Times New Roman" w:hAnsi="Times New Roman" w:cs="Times New Roman"/>
                  <w:sz w:val="20"/>
                  <w:szCs w:val="20"/>
                  <w:lang w:val="en-GB" w:eastAsia="es-ES"/>
                </w:rPr>
                <w:delText xml:space="preserve">C0080 </w:delText>
              </w:r>
            </w:del>
            <w:ins w:id="29" w:author="Author">
              <w:r w:rsidR="007A6C2C" w:rsidRPr="00EF4DB3">
                <w:rPr>
                  <w:rFonts w:ascii="Times New Roman" w:eastAsia="Times New Roman" w:hAnsi="Times New Roman" w:cs="Times New Roman"/>
                  <w:sz w:val="20"/>
                  <w:szCs w:val="20"/>
                  <w:lang w:val="en-GB" w:eastAsia="es-ES"/>
                </w:rPr>
                <w:t>C00</w:t>
              </w:r>
              <w:r w:rsidR="007A6C2C">
                <w:rPr>
                  <w:rFonts w:ascii="Times New Roman" w:eastAsia="Times New Roman" w:hAnsi="Times New Roman" w:cs="Times New Roman"/>
                  <w:sz w:val="20"/>
                  <w:szCs w:val="20"/>
                  <w:lang w:val="en-GB" w:eastAsia="es-ES"/>
                </w:rPr>
                <w:t>9</w:t>
              </w:r>
              <w:r w:rsidR="007A6C2C" w:rsidRPr="00EF4DB3">
                <w:rPr>
                  <w:rFonts w:ascii="Times New Roman" w:eastAsia="Times New Roman" w:hAnsi="Times New Roman" w:cs="Times New Roman"/>
                  <w:sz w:val="20"/>
                  <w:szCs w:val="20"/>
                  <w:lang w:val="en-GB" w:eastAsia="es-ES"/>
                </w:rPr>
                <w:t xml:space="preserve">0 </w:t>
              </w:r>
            </w:ins>
            <w:r w:rsidRPr="00EF4DB3">
              <w:rPr>
                <w:rFonts w:ascii="Times New Roman" w:eastAsia="Times New Roman" w:hAnsi="Times New Roman" w:cs="Times New Roman"/>
                <w:sz w:val="20"/>
                <w:szCs w:val="20"/>
                <w:lang w:val="en-GB" w:eastAsia="es-ES"/>
              </w:rPr>
              <w:t>should be filled in for R0100 – R0230.</w:t>
            </w:r>
          </w:p>
        </w:tc>
      </w:tr>
      <w:tr w:rsidR="00230D8D" w:rsidRPr="00EF4DB3" w14:paraId="047FA8CB" w14:textId="77777777" w:rsidTr="00EF4DB3">
        <w:trPr>
          <w:trHeight w:val="285"/>
        </w:trPr>
        <w:tc>
          <w:tcPr>
            <w:tcW w:w="9361" w:type="dxa"/>
            <w:gridSpan w:val="3"/>
            <w:tcBorders>
              <w:top w:val="single" w:sz="4" w:space="0" w:color="auto"/>
              <w:left w:val="nil"/>
              <w:bottom w:val="single" w:sz="4" w:space="0" w:color="auto"/>
              <w:right w:val="nil"/>
            </w:tcBorders>
            <w:shd w:val="clear" w:color="auto" w:fill="auto"/>
          </w:tcPr>
          <w:p w14:paraId="26A7190E" w14:textId="77777777" w:rsidR="00230D8D" w:rsidRPr="00EF4DB3" w:rsidRDefault="00230D8D" w:rsidP="00A742C8">
            <w:pPr>
              <w:spacing w:after="0" w:line="240" w:lineRule="auto"/>
              <w:rPr>
                <w:rFonts w:ascii="Times New Roman" w:eastAsia="Times New Roman" w:hAnsi="Times New Roman" w:cs="Times New Roman"/>
                <w:b/>
                <w:bCs/>
                <w:sz w:val="20"/>
                <w:szCs w:val="20"/>
                <w:lang w:val="en-GB" w:eastAsia="es-ES"/>
              </w:rPr>
            </w:pPr>
          </w:p>
          <w:p w14:paraId="73790347" w14:textId="31E9013C" w:rsidR="00230D8D" w:rsidRPr="00EF4DB3" w:rsidRDefault="00230D8D" w:rsidP="00A742C8">
            <w:pPr>
              <w:spacing w:after="0" w:line="240" w:lineRule="auto"/>
              <w:rPr>
                <w:rFonts w:ascii="Times New Roman" w:eastAsia="Times New Roman" w:hAnsi="Times New Roman" w:cs="Times New Roman"/>
                <w:b/>
                <w:bCs/>
                <w:sz w:val="20"/>
                <w:szCs w:val="20"/>
                <w:lang w:val="en-GB" w:eastAsia="es-ES"/>
              </w:rPr>
            </w:pPr>
            <w:r w:rsidRPr="00EF4DB3">
              <w:rPr>
                <w:rFonts w:ascii="Times New Roman" w:eastAsia="Times New Roman" w:hAnsi="Times New Roman" w:cs="Times New Roman"/>
                <w:b/>
                <w:bCs/>
                <w:sz w:val="20"/>
                <w:szCs w:val="20"/>
                <w:lang w:val="en-GB" w:eastAsia="es-ES"/>
              </w:rPr>
              <w:t xml:space="preserve">Non-life premium and Reserve Risk </w:t>
            </w:r>
          </w:p>
        </w:tc>
      </w:tr>
      <w:tr w:rsidR="00230D8D" w:rsidRPr="00EF4DB3" w14:paraId="3D0A614A" w14:textId="77777777" w:rsidTr="00EF4DB3">
        <w:trPr>
          <w:trHeight w:val="1250"/>
        </w:trPr>
        <w:tc>
          <w:tcPr>
            <w:tcW w:w="1281" w:type="dxa"/>
            <w:tcBorders>
              <w:top w:val="single" w:sz="4" w:space="0" w:color="auto"/>
              <w:left w:val="single" w:sz="4" w:space="0" w:color="auto"/>
              <w:bottom w:val="single" w:sz="4" w:space="0" w:color="auto"/>
              <w:right w:val="single" w:sz="4" w:space="0" w:color="auto"/>
            </w:tcBorders>
            <w:shd w:val="clear" w:color="auto" w:fill="auto"/>
          </w:tcPr>
          <w:p w14:paraId="36166B8F" w14:textId="2106ECEB" w:rsidR="00230D8D" w:rsidRPr="00EF4DB3" w:rsidRDefault="00230D8D" w:rsidP="00A742C8">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R0100-R0210/C0020</w:t>
            </w:r>
          </w:p>
          <w:p w14:paraId="297FF94F" w14:textId="715BC954" w:rsidR="00230D8D" w:rsidRPr="00EF4DB3" w:rsidRDefault="00230D8D" w:rsidP="00230D8D">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(A1 – A12)</w:t>
            </w:r>
          </w:p>
        </w:tc>
        <w:tc>
          <w:tcPr>
            <w:tcW w:w="2317" w:type="dxa"/>
            <w:tcBorders>
              <w:top w:val="single" w:sz="4" w:space="0" w:color="auto"/>
              <w:left w:val="single" w:sz="4" w:space="0" w:color="auto"/>
              <w:bottom w:val="single" w:sz="4" w:space="0" w:color="auto"/>
              <w:right w:val="single" w:sz="4" w:space="0" w:color="auto"/>
            </w:tcBorders>
            <w:shd w:val="clear" w:color="auto" w:fill="auto"/>
            <w:hideMark/>
          </w:tcPr>
          <w:p w14:paraId="2D8C234B" w14:textId="21BBC964" w:rsidR="00230D8D" w:rsidRPr="00EF4DB3" w:rsidRDefault="00230D8D" w:rsidP="00A742C8">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Standard deviation for premium risk – USP Standard Deviation</w:t>
            </w:r>
          </w:p>
        </w:tc>
        <w:tc>
          <w:tcPr>
            <w:tcW w:w="5763" w:type="dxa"/>
            <w:tcBorders>
              <w:top w:val="single" w:sz="4" w:space="0" w:color="auto"/>
              <w:left w:val="single" w:sz="4" w:space="0" w:color="auto"/>
              <w:bottom w:val="single" w:sz="4" w:space="0" w:color="auto"/>
              <w:right w:val="single" w:sz="4" w:space="0" w:color="auto"/>
            </w:tcBorders>
            <w:shd w:val="clear" w:color="auto" w:fill="auto"/>
            <w:hideMark/>
          </w:tcPr>
          <w:p w14:paraId="7432B4AE" w14:textId="2DD1AAA5" w:rsidR="00230D8D" w:rsidRPr="00EF4DB3" w:rsidRDefault="00230D8D" w:rsidP="00A742C8">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 xml:space="preserve">This is the </w:t>
            </w:r>
            <w:r w:rsidR="00D94CDD" w:rsidRPr="00EF4DB3">
              <w:rPr>
                <w:rFonts w:ascii="Times New Roman" w:eastAsia="Times New Roman" w:hAnsi="Times New Roman" w:cs="Times New Roman"/>
                <w:sz w:val="20"/>
                <w:szCs w:val="20"/>
                <w:lang w:val="en-GB" w:eastAsia="es-ES"/>
              </w:rPr>
              <w:t>group</w:t>
            </w:r>
            <w:r w:rsidRPr="00EF4DB3">
              <w:rPr>
                <w:rFonts w:ascii="Times New Roman" w:eastAsia="Times New Roman" w:hAnsi="Times New Roman" w:cs="Times New Roman"/>
                <w:sz w:val="20"/>
                <w:szCs w:val="20"/>
                <w:lang w:val="en-GB" w:eastAsia="es-ES"/>
              </w:rPr>
              <w:t xml:space="preserve"> specific standard deviation for premium risk for each segment as calculated by the </w:t>
            </w:r>
            <w:r w:rsidR="00D94CDD" w:rsidRPr="00EF4DB3">
              <w:rPr>
                <w:rFonts w:ascii="Times New Roman" w:eastAsia="Times New Roman" w:hAnsi="Times New Roman" w:cs="Times New Roman"/>
                <w:sz w:val="20"/>
                <w:szCs w:val="20"/>
                <w:lang w:val="en-GB" w:eastAsia="es-ES"/>
              </w:rPr>
              <w:t>group</w:t>
            </w:r>
            <w:r w:rsidRPr="00EF4DB3">
              <w:rPr>
                <w:rFonts w:ascii="Times New Roman" w:eastAsia="Times New Roman" w:hAnsi="Times New Roman" w:cs="Times New Roman"/>
                <w:sz w:val="20"/>
                <w:szCs w:val="20"/>
                <w:lang w:val="en-GB" w:eastAsia="es-ES"/>
              </w:rPr>
              <w:t xml:space="preserve"> and approved or prescribed by the supervisory authority.</w:t>
            </w:r>
          </w:p>
          <w:p w14:paraId="584A7F81" w14:textId="5F8C39C1" w:rsidR="00230D8D" w:rsidRPr="00EF4DB3" w:rsidRDefault="00230D8D" w:rsidP="00A742C8">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 xml:space="preserve">This item is not reported where no </w:t>
            </w:r>
            <w:r w:rsidR="00D94CDD" w:rsidRPr="00EF4DB3">
              <w:rPr>
                <w:rFonts w:ascii="Times New Roman" w:eastAsia="Times New Roman" w:hAnsi="Times New Roman" w:cs="Times New Roman"/>
                <w:sz w:val="20"/>
                <w:szCs w:val="20"/>
                <w:lang w:val="en-GB" w:eastAsia="es-ES"/>
              </w:rPr>
              <w:t>group</w:t>
            </w:r>
            <w:r w:rsidRPr="00EF4DB3">
              <w:rPr>
                <w:rFonts w:ascii="Times New Roman" w:eastAsia="Times New Roman" w:hAnsi="Times New Roman" w:cs="Times New Roman"/>
                <w:sz w:val="20"/>
                <w:szCs w:val="20"/>
                <w:lang w:val="en-GB" w:eastAsia="es-ES"/>
              </w:rPr>
              <w:t xml:space="preserve"> specific parameter is used.</w:t>
            </w:r>
          </w:p>
        </w:tc>
      </w:tr>
      <w:tr w:rsidR="0031064C" w:rsidRPr="00EF4DB3" w14:paraId="325B2E9C" w14:textId="77777777" w:rsidTr="00EF4DB3">
        <w:trPr>
          <w:trHeight w:val="978"/>
        </w:trPr>
        <w:tc>
          <w:tcPr>
            <w:tcW w:w="1281" w:type="dxa"/>
            <w:tcBorders>
              <w:top w:val="single" w:sz="4" w:space="0" w:color="auto"/>
              <w:left w:val="single" w:sz="4" w:space="0" w:color="auto"/>
              <w:bottom w:val="single" w:sz="4" w:space="0" w:color="auto"/>
              <w:right w:val="single" w:sz="4" w:space="0" w:color="auto"/>
            </w:tcBorders>
            <w:shd w:val="clear" w:color="auto" w:fill="auto"/>
          </w:tcPr>
          <w:p w14:paraId="614CFF40" w14:textId="77777777" w:rsidR="0031064C" w:rsidRPr="00EF4DB3" w:rsidRDefault="0031064C" w:rsidP="0031064C">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R0100-R0210/C0030</w:t>
            </w:r>
          </w:p>
          <w:p w14:paraId="0B250949" w14:textId="43BDE3C6" w:rsidR="0031064C" w:rsidRPr="00EF4DB3" w:rsidDel="00717935" w:rsidRDefault="0031064C" w:rsidP="0031064C">
            <w:pPr>
              <w:spacing w:after="0" w:line="240" w:lineRule="auto"/>
              <w:rPr>
                <w:rFonts w:ascii="Times New Roman" w:eastAsia="Times New Roman" w:hAnsi="Times New Roman" w:cs="Times New Roman"/>
                <w:sz w:val="20"/>
                <w:szCs w:val="20"/>
                <w:lang w:val="en-GB" w:eastAsia="es-ES"/>
              </w:rPr>
            </w:pPr>
          </w:p>
        </w:tc>
        <w:tc>
          <w:tcPr>
            <w:tcW w:w="2317" w:type="dxa"/>
            <w:tcBorders>
              <w:top w:val="single" w:sz="4" w:space="0" w:color="auto"/>
              <w:left w:val="single" w:sz="4" w:space="0" w:color="auto"/>
              <w:bottom w:val="single" w:sz="4" w:space="0" w:color="auto"/>
              <w:right w:val="single" w:sz="4" w:space="0" w:color="auto"/>
            </w:tcBorders>
            <w:shd w:val="clear" w:color="auto" w:fill="auto"/>
          </w:tcPr>
          <w:p w14:paraId="26E1F0DD" w14:textId="08860D23" w:rsidR="0031064C" w:rsidRPr="00EF4DB3" w:rsidRDefault="0031064C">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USP Standard Deviation gross/net</w:t>
            </w:r>
          </w:p>
        </w:tc>
        <w:tc>
          <w:tcPr>
            <w:tcW w:w="5763" w:type="dxa"/>
            <w:tcBorders>
              <w:top w:val="single" w:sz="4" w:space="0" w:color="auto"/>
              <w:left w:val="single" w:sz="4" w:space="0" w:color="auto"/>
              <w:bottom w:val="single" w:sz="4" w:space="0" w:color="auto"/>
              <w:right w:val="single" w:sz="4" w:space="0" w:color="auto"/>
            </w:tcBorders>
            <w:shd w:val="clear" w:color="auto" w:fill="auto"/>
          </w:tcPr>
          <w:p w14:paraId="128BFADD" w14:textId="74A711B0" w:rsidR="0031064C" w:rsidRPr="00EF4DB3" w:rsidRDefault="0031064C" w:rsidP="00EF4DB3">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 xml:space="preserve">Identify if the USP standard Deviation was </w:t>
            </w:r>
            <w:r w:rsidR="00BF0FF6" w:rsidRPr="00EF4DB3">
              <w:rPr>
                <w:rFonts w:ascii="Times New Roman" w:eastAsia="Times New Roman" w:hAnsi="Times New Roman" w:cs="Times New Roman"/>
                <w:sz w:val="20"/>
                <w:szCs w:val="20"/>
                <w:lang w:val="en-GB" w:eastAsia="es-ES"/>
              </w:rPr>
              <w:t>applied</w:t>
            </w:r>
            <w:r w:rsidRPr="00EF4DB3">
              <w:rPr>
                <w:rFonts w:ascii="Times New Roman" w:eastAsia="Times New Roman" w:hAnsi="Times New Roman" w:cs="Times New Roman"/>
                <w:sz w:val="20"/>
                <w:szCs w:val="20"/>
                <w:lang w:val="en-GB" w:eastAsia="es-ES"/>
              </w:rPr>
              <w:t xml:space="preserve"> gros</w:t>
            </w:r>
            <w:r w:rsidR="00BF0FF6">
              <w:rPr>
                <w:rFonts w:ascii="Times New Roman" w:eastAsia="Times New Roman" w:hAnsi="Times New Roman" w:cs="Times New Roman"/>
                <w:sz w:val="20"/>
                <w:szCs w:val="20"/>
                <w:lang w:val="en-GB" w:eastAsia="es-ES"/>
              </w:rPr>
              <w:t xml:space="preserve">s </w:t>
            </w:r>
            <w:r w:rsidRPr="00EF4DB3">
              <w:rPr>
                <w:rFonts w:ascii="Times New Roman" w:eastAsia="Times New Roman" w:hAnsi="Times New Roman" w:cs="Times New Roman"/>
                <w:sz w:val="20"/>
                <w:szCs w:val="20"/>
                <w:lang w:val="en-GB" w:eastAsia="es-ES"/>
              </w:rPr>
              <w:t>or net. One of the options in the following closed list shall be used:</w:t>
            </w:r>
            <w:r w:rsidRPr="00EF4DB3">
              <w:rPr>
                <w:rFonts w:ascii="Times New Roman" w:eastAsia="Times New Roman" w:hAnsi="Times New Roman" w:cs="Times New Roman"/>
                <w:sz w:val="20"/>
                <w:szCs w:val="20"/>
                <w:lang w:val="en-GB" w:eastAsia="es-ES"/>
              </w:rPr>
              <w:br/>
              <w:t>1 – USP gross</w:t>
            </w:r>
          </w:p>
          <w:p w14:paraId="44E222BB" w14:textId="26005CDF" w:rsidR="0031064C" w:rsidRPr="00EF4DB3" w:rsidDel="00737077" w:rsidRDefault="0031064C">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2 – USP net</w:t>
            </w:r>
          </w:p>
        </w:tc>
      </w:tr>
      <w:tr w:rsidR="00230D8D" w:rsidRPr="00EF4DB3" w14:paraId="35C1ACEB" w14:textId="77777777" w:rsidTr="00EF4DB3">
        <w:trPr>
          <w:trHeight w:val="1686"/>
        </w:trPr>
        <w:tc>
          <w:tcPr>
            <w:tcW w:w="1281" w:type="dxa"/>
            <w:tcBorders>
              <w:top w:val="single" w:sz="4" w:space="0" w:color="auto"/>
              <w:left w:val="single" w:sz="4" w:space="0" w:color="auto"/>
              <w:bottom w:val="single" w:sz="4" w:space="0" w:color="auto"/>
              <w:right w:val="single" w:sz="4" w:space="0" w:color="auto"/>
            </w:tcBorders>
            <w:shd w:val="clear" w:color="auto" w:fill="auto"/>
          </w:tcPr>
          <w:p w14:paraId="7FF6D69F" w14:textId="1949FCAD" w:rsidR="00230D8D" w:rsidRPr="00EF4DB3" w:rsidRDefault="00230D8D" w:rsidP="00A742C8">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R0100-R0210/C00</w:t>
            </w:r>
            <w:r w:rsidR="0031064C" w:rsidRPr="00EF4DB3">
              <w:rPr>
                <w:rFonts w:ascii="Times New Roman" w:eastAsia="Times New Roman" w:hAnsi="Times New Roman" w:cs="Times New Roman"/>
                <w:sz w:val="20"/>
                <w:szCs w:val="20"/>
                <w:lang w:val="en-GB" w:eastAsia="es-ES"/>
              </w:rPr>
              <w:t>4</w:t>
            </w:r>
            <w:r w:rsidRPr="00EF4DB3">
              <w:rPr>
                <w:rFonts w:ascii="Times New Roman" w:eastAsia="Times New Roman" w:hAnsi="Times New Roman" w:cs="Times New Roman"/>
                <w:sz w:val="20"/>
                <w:szCs w:val="20"/>
                <w:lang w:val="en-GB" w:eastAsia="es-ES"/>
              </w:rPr>
              <w:t>0</w:t>
            </w:r>
          </w:p>
          <w:p w14:paraId="0C929E4B" w14:textId="1C960FBE" w:rsidR="00230D8D" w:rsidRPr="00EF4DB3" w:rsidRDefault="00230D8D" w:rsidP="00A742C8">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(A1A – A12A)</w:t>
            </w:r>
          </w:p>
        </w:tc>
        <w:tc>
          <w:tcPr>
            <w:tcW w:w="2317" w:type="dxa"/>
            <w:tcBorders>
              <w:top w:val="single" w:sz="4" w:space="0" w:color="auto"/>
              <w:left w:val="single" w:sz="4" w:space="0" w:color="auto"/>
              <w:bottom w:val="single" w:sz="4" w:space="0" w:color="auto"/>
              <w:right w:val="single" w:sz="4" w:space="0" w:color="auto"/>
            </w:tcBorders>
            <w:shd w:val="clear" w:color="auto" w:fill="auto"/>
            <w:hideMark/>
          </w:tcPr>
          <w:p w14:paraId="6FCF6B66" w14:textId="466F2AFA" w:rsidR="00230D8D" w:rsidRPr="00EF4DB3" w:rsidRDefault="00230D8D" w:rsidP="00A742C8">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 xml:space="preserve">Standard deviation for premium risk – USP - Adjustment factor for non – proportional reinsurance </w:t>
            </w:r>
          </w:p>
        </w:tc>
        <w:tc>
          <w:tcPr>
            <w:tcW w:w="5763" w:type="dxa"/>
            <w:tcBorders>
              <w:top w:val="single" w:sz="4" w:space="0" w:color="auto"/>
              <w:left w:val="nil"/>
              <w:right w:val="single" w:sz="4" w:space="0" w:color="auto"/>
            </w:tcBorders>
            <w:shd w:val="clear" w:color="auto" w:fill="auto"/>
            <w:hideMark/>
          </w:tcPr>
          <w:p w14:paraId="03582530" w14:textId="46AE8443" w:rsidR="00230D8D" w:rsidRPr="00EF4DB3" w:rsidRDefault="00230D8D" w:rsidP="00A742C8">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 xml:space="preserve">This is the </w:t>
            </w:r>
            <w:r w:rsidR="00D94CDD" w:rsidRPr="00EF4DB3">
              <w:rPr>
                <w:rFonts w:ascii="Times New Roman" w:eastAsia="Times New Roman" w:hAnsi="Times New Roman" w:cs="Times New Roman"/>
                <w:sz w:val="20"/>
                <w:szCs w:val="20"/>
                <w:lang w:val="en-GB" w:eastAsia="es-ES"/>
              </w:rPr>
              <w:t>group</w:t>
            </w:r>
            <w:r w:rsidRPr="00EF4DB3">
              <w:rPr>
                <w:rFonts w:ascii="Times New Roman" w:eastAsia="Times New Roman" w:hAnsi="Times New Roman" w:cs="Times New Roman"/>
                <w:sz w:val="20"/>
                <w:szCs w:val="20"/>
                <w:lang w:val="en-GB" w:eastAsia="es-ES"/>
              </w:rPr>
              <w:t xml:space="preserve"> specific adjustment factor for non – proportional reinsurance of each segment allows </w:t>
            </w:r>
            <w:r w:rsidR="00D94CDD" w:rsidRPr="00EF4DB3">
              <w:rPr>
                <w:rFonts w:ascii="Times New Roman" w:eastAsia="Times New Roman" w:hAnsi="Times New Roman" w:cs="Times New Roman"/>
                <w:sz w:val="20"/>
                <w:szCs w:val="20"/>
                <w:lang w:val="en-GB" w:eastAsia="es-ES"/>
              </w:rPr>
              <w:t>group</w:t>
            </w:r>
            <w:r w:rsidRPr="00EF4DB3">
              <w:rPr>
                <w:rFonts w:ascii="Times New Roman" w:eastAsia="Times New Roman" w:hAnsi="Times New Roman" w:cs="Times New Roman"/>
                <w:sz w:val="20"/>
                <w:szCs w:val="20"/>
                <w:lang w:val="en-GB" w:eastAsia="es-ES"/>
              </w:rPr>
              <w:t xml:space="preserve">s to take into account the risk – mitigating effect of particular per risk excess of loss reinsurance - as calculated by the </w:t>
            </w:r>
            <w:r w:rsidR="00D94CDD" w:rsidRPr="00EF4DB3">
              <w:rPr>
                <w:rFonts w:ascii="Times New Roman" w:eastAsia="Times New Roman" w:hAnsi="Times New Roman" w:cs="Times New Roman"/>
                <w:sz w:val="20"/>
                <w:szCs w:val="20"/>
                <w:lang w:val="en-GB" w:eastAsia="es-ES"/>
              </w:rPr>
              <w:t>group</w:t>
            </w:r>
            <w:r w:rsidRPr="00EF4DB3">
              <w:rPr>
                <w:rFonts w:ascii="Times New Roman" w:eastAsia="Times New Roman" w:hAnsi="Times New Roman" w:cs="Times New Roman"/>
                <w:sz w:val="20"/>
                <w:szCs w:val="20"/>
                <w:lang w:val="en-GB" w:eastAsia="es-ES"/>
              </w:rPr>
              <w:t xml:space="preserve"> and approved or prescribed by the supervisory authority.</w:t>
            </w:r>
          </w:p>
          <w:p w14:paraId="67976319" w14:textId="3014E0A6" w:rsidR="00230D8D" w:rsidRPr="00EF4DB3" w:rsidRDefault="00230D8D" w:rsidP="00A742C8">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 xml:space="preserve">This item is not reported where no </w:t>
            </w:r>
            <w:r w:rsidR="00D94CDD" w:rsidRPr="00EF4DB3">
              <w:rPr>
                <w:rFonts w:ascii="Times New Roman" w:eastAsia="Times New Roman" w:hAnsi="Times New Roman" w:cs="Times New Roman"/>
                <w:sz w:val="20"/>
                <w:szCs w:val="20"/>
                <w:lang w:val="en-GB" w:eastAsia="es-ES"/>
              </w:rPr>
              <w:t>group</w:t>
            </w:r>
            <w:r w:rsidRPr="00EF4DB3">
              <w:rPr>
                <w:rFonts w:ascii="Times New Roman" w:eastAsia="Times New Roman" w:hAnsi="Times New Roman" w:cs="Times New Roman"/>
                <w:sz w:val="20"/>
                <w:szCs w:val="20"/>
                <w:lang w:val="en-GB" w:eastAsia="es-ES"/>
              </w:rPr>
              <w:t xml:space="preserve"> specific parameter is used.</w:t>
            </w:r>
          </w:p>
        </w:tc>
      </w:tr>
      <w:tr w:rsidR="00230D8D" w:rsidRPr="00EF4DB3" w14:paraId="16A45225" w14:textId="77777777" w:rsidTr="00EF4DB3">
        <w:trPr>
          <w:trHeight w:val="1140"/>
        </w:trPr>
        <w:tc>
          <w:tcPr>
            <w:tcW w:w="1281" w:type="dxa"/>
            <w:vMerge w:val="restart"/>
            <w:tcBorders>
              <w:top w:val="nil"/>
              <w:left w:val="single" w:sz="4" w:space="0" w:color="auto"/>
              <w:bottom w:val="single" w:sz="4" w:space="0" w:color="auto"/>
              <w:right w:val="single" w:sz="4" w:space="0" w:color="auto"/>
            </w:tcBorders>
            <w:shd w:val="clear" w:color="auto" w:fill="auto"/>
          </w:tcPr>
          <w:p w14:paraId="4D23A8E3" w14:textId="5A12CB69" w:rsidR="00230D8D" w:rsidRPr="00EF4DB3" w:rsidRDefault="00230D8D" w:rsidP="00A742C8">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R0100-R0210/C00</w:t>
            </w:r>
            <w:r w:rsidR="0004265E" w:rsidRPr="00EF4DB3">
              <w:rPr>
                <w:rFonts w:ascii="Times New Roman" w:eastAsia="Times New Roman" w:hAnsi="Times New Roman" w:cs="Times New Roman"/>
                <w:sz w:val="20"/>
                <w:szCs w:val="20"/>
                <w:lang w:val="en-GB" w:eastAsia="es-ES"/>
              </w:rPr>
              <w:t>5</w:t>
            </w:r>
            <w:r w:rsidRPr="00EF4DB3">
              <w:rPr>
                <w:rFonts w:ascii="Times New Roman" w:eastAsia="Times New Roman" w:hAnsi="Times New Roman" w:cs="Times New Roman"/>
                <w:sz w:val="20"/>
                <w:szCs w:val="20"/>
                <w:lang w:val="en-GB" w:eastAsia="es-ES"/>
              </w:rPr>
              <w:t>0</w:t>
            </w:r>
          </w:p>
          <w:p w14:paraId="4746A9AE" w14:textId="1F549B11" w:rsidR="00230D8D" w:rsidRPr="00EF4DB3" w:rsidRDefault="00230D8D" w:rsidP="00230D8D">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(B1 – B12)</w:t>
            </w:r>
          </w:p>
        </w:tc>
        <w:tc>
          <w:tcPr>
            <w:tcW w:w="2317" w:type="dxa"/>
            <w:vMerge w:val="restart"/>
            <w:tcBorders>
              <w:top w:val="nil"/>
              <w:left w:val="single" w:sz="4" w:space="0" w:color="auto"/>
              <w:bottom w:val="single" w:sz="4" w:space="0" w:color="auto"/>
              <w:right w:val="single" w:sz="4" w:space="0" w:color="auto"/>
            </w:tcBorders>
            <w:shd w:val="clear" w:color="auto" w:fill="auto"/>
            <w:hideMark/>
          </w:tcPr>
          <w:p w14:paraId="7CE8562B" w14:textId="1E125EF4" w:rsidR="00230D8D" w:rsidRPr="00EF4DB3" w:rsidRDefault="00230D8D" w:rsidP="00A742C8">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Standard deviation for reserve risk – USP</w:t>
            </w:r>
          </w:p>
        </w:tc>
        <w:tc>
          <w:tcPr>
            <w:tcW w:w="5763" w:type="dxa"/>
            <w:tcBorders>
              <w:top w:val="single" w:sz="4" w:space="0" w:color="auto"/>
              <w:left w:val="nil"/>
              <w:bottom w:val="nil"/>
              <w:right w:val="single" w:sz="4" w:space="0" w:color="auto"/>
            </w:tcBorders>
            <w:shd w:val="clear" w:color="auto" w:fill="auto"/>
            <w:hideMark/>
          </w:tcPr>
          <w:p w14:paraId="02B3F6C2" w14:textId="52CFC0DA" w:rsidR="0004265E" w:rsidRPr="00EF4DB3" w:rsidRDefault="00230D8D" w:rsidP="0004265E">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 xml:space="preserve">This is the </w:t>
            </w:r>
            <w:r w:rsidR="00D94CDD" w:rsidRPr="00EF4DB3">
              <w:rPr>
                <w:rFonts w:ascii="Times New Roman" w:eastAsia="Times New Roman" w:hAnsi="Times New Roman" w:cs="Times New Roman"/>
                <w:sz w:val="20"/>
                <w:szCs w:val="20"/>
                <w:lang w:val="en-GB" w:eastAsia="es-ES"/>
              </w:rPr>
              <w:t>group</w:t>
            </w:r>
            <w:r w:rsidRPr="00EF4DB3">
              <w:rPr>
                <w:rFonts w:ascii="Times New Roman" w:eastAsia="Times New Roman" w:hAnsi="Times New Roman" w:cs="Times New Roman"/>
                <w:sz w:val="20"/>
                <w:szCs w:val="20"/>
                <w:lang w:val="en-GB" w:eastAsia="es-ES"/>
              </w:rPr>
              <w:t xml:space="preserve"> specific standard deviation for reserve risk each segment as calculated by the </w:t>
            </w:r>
            <w:r w:rsidR="00D94CDD" w:rsidRPr="00EF4DB3">
              <w:rPr>
                <w:rFonts w:ascii="Times New Roman" w:eastAsia="Times New Roman" w:hAnsi="Times New Roman" w:cs="Times New Roman"/>
                <w:sz w:val="20"/>
                <w:szCs w:val="20"/>
                <w:lang w:val="en-GB" w:eastAsia="es-ES"/>
              </w:rPr>
              <w:t>group</w:t>
            </w:r>
            <w:r w:rsidRPr="00EF4DB3">
              <w:rPr>
                <w:rFonts w:ascii="Times New Roman" w:eastAsia="Times New Roman" w:hAnsi="Times New Roman" w:cs="Times New Roman"/>
                <w:sz w:val="20"/>
                <w:szCs w:val="20"/>
                <w:lang w:val="en-GB" w:eastAsia="es-ES"/>
              </w:rPr>
              <w:t xml:space="preserve"> and approved or prescribed by the supervisory authority.</w:t>
            </w:r>
            <w:r w:rsidR="0004265E" w:rsidRPr="00EF4DB3">
              <w:rPr>
                <w:rFonts w:ascii="Times New Roman" w:eastAsia="Times New Roman" w:hAnsi="Times New Roman" w:cs="Times New Roman"/>
                <w:sz w:val="20"/>
                <w:szCs w:val="20"/>
                <w:lang w:val="en-GB" w:eastAsia="es-ES"/>
              </w:rPr>
              <w:t xml:space="preserve"> </w:t>
            </w:r>
          </w:p>
          <w:p w14:paraId="33EA8948" w14:textId="77777777" w:rsidR="0004265E" w:rsidRPr="00EF4DB3" w:rsidRDefault="0004265E" w:rsidP="0004265E">
            <w:pPr>
              <w:spacing w:after="0" w:line="240" w:lineRule="auto"/>
              <w:rPr>
                <w:rFonts w:ascii="Times New Roman" w:eastAsia="Times New Roman" w:hAnsi="Times New Roman" w:cs="Times New Roman"/>
                <w:sz w:val="20"/>
                <w:szCs w:val="20"/>
                <w:lang w:val="en-GB" w:eastAsia="es-ES"/>
              </w:rPr>
            </w:pPr>
          </w:p>
          <w:p w14:paraId="783EA747" w14:textId="4869323D" w:rsidR="00230D8D" w:rsidRPr="00EF4DB3" w:rsidRDefault="0004265E">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 xml:space="preserve">This item is not reported where no </w:t>
            </w:r>
            <w:r w:rsidR="00D94CDD" w:rsidRPr="00EF4DB3">
              <w:rPr>
                <w:rFonts w:ascii="Times New Roman" w:eastAsia="Times New Roman" w:hAnsi="Times New Roman" w:cs="Times New Roman"/>
                <w:sz w:val="20"/>
                <w:szCs w:val="20"/>
                <w:lang w:val="en-GB" w:eastAsia="es-ES"/>
              </w:rPr>
              <w:t>group</w:t>
            </w:r>
            <w:r w:rsidRPr="00EF4DB3">
              <w:rPr>
                <w:rFonts w:ascii="Times New Roman" w:eastAsia="Times New Roman" w:hAnsi="Times New Roman" w:cs="Times New Roman"/>
                <w:sz w:val="20"/>
                <w:szCs w:val="20"/>
                <w:lang w:val="en-GB" w:eastAsia="es-ES"/>
              </w:rPr>
              <w:t xml:space="preserve"> specific parameter is used.</w:t>
            </w:r>
          </w:p>
        </w:tc>
      </w:tr>
      <w:tr w:rsidR="00230D8D" w:rsidRPr="00EF4DB3" w14:paraId="55390C63" w14:textId="77777777" w:rsidTr="00EF4DB3">
        <w:trPr>
          <w:trHeight w:val="170"/>
        </w:trPr>
        <w:tc>
          <w:tcPr>
            <w:tcW w:w="1281" w:type="dxa"/>
            <w:vMerge/>
            <w:tcBorders>
              <w:top w:val="nil"/>
              <w:left w:val="single" w:sz="4" w:space="0" w:color="auto"/>
              <w:bottom w:val="single" w:sz="4" w:space="0" w:color="auto"/>
              <w:right w:val="single" w:sz="4" w:space="0" w:color="auto"/>
            </w:tcBorders>
            <w:vAlign w:val="center"/>
          </w:tcPr>
          <w:p w14:paraId="38F018F4" w14:textId="77777777" w:rsidR="00230D8D" w:rsidRPr="00EF4DB3" w:rsidRDefault="00230D8D" w:rsidP="00A742C8">
            <w:pPr>
              <w:spacing w:after="0" w:line="240" w:lineRule="auto"/>
              <w:rPr>
                <w:rFonts w:ascii="Times New Roman" w:eastAsia="Times New Roman" w:hAnsi="Times New Roman" w:cs="Times New Roman"/>
                <w:sz w:val="20"/>
                <w:szCs w:val="20"/>
                <w:lang w:val="en-GB" w:eastAsia="es-ES"/>
              </w:rPr>
            </w:pPr>
          </w:p>
        </w:tc>
        <w:tc>
          <w:tcPr>
            <w:tcW w:w="2317" w:type="dxa"/>
            <w:vMerge/>
            <w:tcBorders>
              <w:top w:val="nil"/>
              <w:left w:val="single" w:sz="4" w:space="0" w:color="auto"/>
              <w:bottom w:val="single" w:sz="4" w:space="0" w:color="auto"/>
              <w:right w:val="single" w:sz="4" w:space="0" w:color="auto"/>
            </w:tcBorders>
            <w:vAlign w:val="center"/>
            <w:hideMark/>
          </w:tcPr>
          <w:p w14:paraId="6DFA155D" w14:textId="77777777" w:rsidR="00230D8D" w:rsidRPr="00EF4DB3" w:rsidRDefault="00230D8D" w:rsidP="00A742C8">
            <w:pPr>
              <w:spacing w:after="0" w:line="240" w:lineRule="auto"/>
              <w:rPr>
                <w:rFonts w:ascii="Times New Roman" w:eastAsia="Times New Roman" w:hAnsi="Times New Roman" w:cs="Times New Roman"/>
                <w:sz w:val="20"/>
                <w:szCs w:val="20"/>
                <w:lang w:val="en-GB" w:eastAsia="es-ES"/>
              </w:rPr>
            </w:pPr>
          </w:p>
        </w:tc>
        <w:tc>
          <w:tcPr>
            <w:tcW w:w="5763" w:type="dxa"/>
            <w:tcBorders>
              <w:top w:val="nil"/>
              <w:left w:val="nil"/>
              <w:bottom w:val="nil"/>
              <w:right w:val="single" w:sz="4" w:space="0" w:color="auto"/>
            </w:tcBorders>
            <w:shd w:val="clear" w:color="auto" w:fill="auto"/>
            <w:hideMark/>
          </w:tcPr>
          <w:p w14:paraId="19510BA9" w14:textId="77777777" w:rsidR="00230D8D" w:rsidRPr="00EF4DB3" w:rsidRDefault="00230D8D">
            <w:pPr>
              <w:spacing w:after="0" w:line="240" w:lineRule="auto"/>
              <w:rPr>
                <w:rFonts w:ascii="Times New Roman" w:eastAsia="Times New Roman" w:hAnsi="Times New Roman" w:cs="Times New Roman"/>
                <w:sz w:val="20"/>
                <w:szCs w:val="20"/>
                <w:lang w:val="en-GB" w:eastAsia="es-ES"/>
              </w:rPr>
            </w:pPr>
          </w:p>
        </w:tc>
      </w:tr>
      <w:tr w:rsidR="00230D8D" w:rsidRPr="00EF4DB3" w14:paraId="6817D846" w14:textId="77777777" w:rsidTr="00EF4DB3">
        <w:trPr>
          <w:trHeight w:val="1067"/>
        </w:trPr>
        <w:tc>
          <w:tcPr>
            <w:tcW w:w="1281" w:type="dxa"/>
            <w:tcBorders>
              <w:top w:val="nil"/>
              <w:left w:val="single" w:sz="4" w:space="0" w:color="auto"/>
              <w:bottom w:val="single" w:sz="4" w:space="0" w:color="auto"/>
              <w:right w:val="single" w:sz="4" w:space="0" w:color="auto"/>
            </w:tcBorders>
            <w:shd w:val="clear" w:color="auto" w:fill="auto"/>
          </w:tcPr>
          <w:p w14:paraId="2FA38745" w14:textId="0B9D9ECE" w:rsidR="00230D8D" w:rsidRPr="00EF4DB3" w:rsidRDefault="00230D8D" w:rsidP="00A742C8">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R0100-R0210/C00</w:t>
            </w:r>
            <w:r w:rsidR="0004265E" w:rsidRPr="00EF4DB3">
              <w:rPr>
                <w:rFonts w:ascii="Times New Roman" w:eastAsia="Times New Roman" w:hAnsi="Times New Roman" w:cs="Times New Roman"/>
                <w:sz w:val="20"/>
                <w:szCs w:val="20"/>
                <w:lang w:val="en-GB" w:eastAsia="es-ES"/>
              </w:rPr>
              <w:t>6</w:t>
            </w:r>
            <w:r w:rsidRPr="00EF4DB3">
              <w:rPr>
                <w:rFonts w:ascii="Times New Roman" w:eastAsia="Times New Roman" w:hAnsi="Times New Roman" w:cs="Times New Roman"/>
                <w:sz w:val="20"/>
                <w:szCs w:val="20"/>
                <w:lang w:val="en-GB" w:eastAsia="es-ES"/>
              </w:rPr>
              <w:t>0</w:t>
            </w:r>
          </w:p>
          <w:p w14:paraId="769CD298" w14:textId="54250C7B" w:rsidR="00230D8D" w:rsidRPr="00EF4DB3" w:rsidRDefault="00230D8D" w:rsidP="00A742C8">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(C1 – C12)</w:t>
            </w:r>
          </w:p>
        </w:tc>
        <w:tc>
          <w:tcPr>
            <w:tcW w:w="2317" w:type="dxa"/>
            <w:tcBorders>
              <w:top w:val="nil"/>
              <w:left w:val="nil"/>
              <w:bottom w:val="single" w:sz="4" w:space="0" w:color="auto"/>
              <w:right w:val="single" w:sz="4" w:space="0" w:color="auto"/>
            </w:tcBorders>
            <w:shd w:val="clear" w:color="auto" w:fill="auto"/>
            <w:hideMark/>
          </w:tcPr>
          <w:p w14:paraId="794803DB" w14:textId="38E20F17" w:rsidR="00230D8D" w:rsidRPr="00EF4DB3" w:rsidRDefault="00230D8D" w:rsidP="00A742C8">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Volume measure for premium and reserve risk –  volume measure for premium risk: Vprem</w:t>
            </w:r>
          </w:p>
        </w:tc>
        <w:tc>
          <w:tcPr>
            <w:tcW w:w="5763" w:type="dxa"/>
            <w:tcBorders>
              <w:top w:val="single" w:sz="4" w:space="0" w:color="auto"/>
              <w:left w:val="nil"/>
              <w:bottom w:val="nil"/>
              <w:right w:val="single" w:sz="4" w:space="0" w:color="auto"/>
            </w:tcBorders>
            <w:shd w:val="clear" w:color="auto" w:fill="auto"/>
            <w:hideMark/>
          </w:tcPr>
          <w:p w14:paraId="5AC8E576" w14:textId="1AE15273" w:rsidR="00230D8D" w:rsidRPr="00EF4DB3" w:rsidRDefault="00230D8D" w:rsidP="00A742C8">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The volume measure for premium risk for each line of business</w:t>
            </w:r>
          </w:p>
        </w:tc>
      </w:tr>
      <w:tr w:rsidR="00230D8D" w:rsidRPr="00EF4DB3" w14:paraId="6EB53408" w14:textId="77777777" w:rsidTr="00EF4DB3">
        <w:trPr>
          <w:trHeight w:val="1111"/>
        </w:trPr>
        <w:tc>
          <w:tcPr>
            <w:tcW w:w="1281" w:type="dxa"/>
            <w:tcBorders>
              <w:top w:val="nil"/>
              <w:left w:val="single" w:sz="4" w:space="0" w:color="auto"/>
              <w:bottom w:val="single" w:sz="4" w:space="0" w:color="auto"/>
              <w:right w:val="single" w:sz="4" w:space="0" w:color="auto"/>
            </w:tcBorders>
            <w:shd w:val="clear" w:color="auto" w:fill="auto"/>
          </w:tcPr>
          <w:p w14:paraId="3FAC3ADE" w14:textId="08B90AA1" w:rsidR="00230D8D" w:rsidRPr="00EF4DB3" w:rsidRDefault="00230D8D" w:rsidP="00A742C8">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R0100-R0210/C00</w:t>
            </w:r>
            <w:r w:rsidR="0004265E" w:rsidRPr="00EF4DB3">
              <w:rPr>
                <w:rFonts w:ascii="Times New Roman" w:eastAsia="Times New Roman" w:hAnsi="Times New Roman" w:cs="Times New Roman"/>
                <w:sz w:val="20"/>
                <w:szCs w:val="20"/>
                <w:lang w:val="en-GB" w:eastAsia="es-ES"/>
              </w:rPr>
              <w:t>7</w:t>
            </w:r>
            <w:r w:rsidRPr="00EF4DB3">
              <w:rPr>
                <w:rFonts w:ascii="Times New Roman" w:eastAsia="Times New Roman" w:hAnsi="Times New Roman" w:cs="Times New Roman"/>
                <w:sz w:val="20"/>
                <w:szCs w:val="20"/>
                <w:lang w:val="en-GB" w:eastAsia="es-ES"/>
              </w:rPr>
              <w:t>0</w:t>
            </w:r>
          </w:p>
          <w:p w14:paraId="358816F1" w14:textId="55FC0043" w:rsidR="00230D8D" w:rsidRPr="00EF4DB3" w:rsidRDefault="00230D8D" w:rsidP="00A742C8">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(D1 – D12)</w:t>
            </w:r>
          </w:p>
        </w:tc>
        <w:tc>
          <w:tcPr>
            <w:tcW w:w="2317" w:type="dxa"/>
            <w:tcBorders>
              <w:top w:val="nil"/>
              <w:left w:val="nil"/>
              <w:bottom w:val="single" w:sz="4" w:space="0" w:color="auto"/>
              <w:right w:val="single" w:sz="4" w:space="0" w:color="auto"/>
            </w:tcBorders>
            <w:shd w:val="clear" w:color="auto" w:fill="auto"/>
            <w:hideMark/>
          </w:tcPr>
          <w:p w14:paraId="40E4DCF7" w14:textId="3DD97703" w:rsidR="00230D8D" w:rsidRPr="00EF4DB3" w:rsidRDefault="00230D8D" w:rsidP="00A742C8">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Volume measure for premium and reserve risk –Volume measure reserve risk:  Vres</w:t>
            </w:r>
          </w:p>
        </w:tc>
        <w:tc>
          <w:tcPr>
            <w:tcW w:w="5763" w:type="dxa"/>
            <w:tcBorders>
              <w:top w:val="single" w:sz="4" w:space="0" w:color="auto"/>
              <w:left w:val="nil"/>
              <w:bottom w:val="nil"/>
              <w:right w:val="single" w:sz="4" w:space="0" w:color="auto"/>
            </w:tcBorders>
            <w:shd w:val="clear" w:color="auto" w:fill="auto"/>
            <w:hideMark/>
          </w:tcPr>
          <w:p w14:paraId="26FDB929" w14:textId="4FCC5147" w:rsidR="00230D8D" w:rsidRPr="00EF4DB3" w:rsidRDefault="00230D8D" w:rsidP="00A742C8">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 xml:space="preserve">The volume measure for reserve risk for each segment, equal to the best estimate for the provisions for claims outstanding for the segment, after deduction of the amount recoverable from reinsurance contracts and special purpose vehicles.  </w:t>
            </w:r>
          </w:p>
        </w:tc>
      </w:tr>
      <w:tr w:rsidR="00230D8D" w:rsidRPr="00EF4DB3" w14:paraId="5FCE84F6" w14:textId="77777777" w:rsidTr="00EF4DB3">
        <w:trPr>
          <w:trHeight w:val="285"/>
        </w:trPr>
        <w:tc>
          <w:tcPr>
            <w:tcW w:w="1281" w:type="dxa"/>
            <w:vMerge w:val="restart"/>
            <w:tcBorders>
              <w:top w:val="nil"/>
              <w:left w:val="single" w:sz="4" w:space="0" w:color="auto"/>
              <w:bottom w:val="single" w:sz="4" w:space="0" w:color="auto"/>
              <w:right w:val="single" w:sz="4" w:space="0" w:color="auto"/>
            </w:tcBorders>
            <w:shd w:val="clear" w:color="auto" w:fill="auto"/>
          </w:tcPr>
          <w:p w14:paraId="3C2116F3" w14:textId="2CC93770" w:rsidR="00230D8D" w:rsidRPr="00EF4DB3" w:rsidRDefault="00230D8D" w:rsidP="00A742C8">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R0100-R0210/C00</w:t>
            </w:r>
            <w:r w:rsidR="0004265E" w:rsidRPr="00EF4DB3">
              <w:rPr>
                <w:rFonts w:ascii="Times New Roman" w:eastAsia="Times New Roman" w:hAnsi="Times New Roman" w:cs="Times New Roman"/>
                <w:sz w:val="20"/>
                <w:szCs w:val="20"/>
                <w:lang w:val="en-GB" w:eastAsia="es-ES"/>
              </w:rPr>
              <w:t>8</w:t>
            </w:r>
            <w:r w:rsidRPr="00EF4DB3">
              <w:rPr>
                <w:rFonts w:ascii="Times New Roman" w:eastAsia="Times New Roman" w:hAnsi="Times New Roman" w:cs="Times New Roman"/>
                <w:sz w:val="20"/>
                <w:szCs w:val="20"/>
                <w:lang w:val="en-GB" w:eastAsia="es-ES"/>
              </w:rPr>
              <w:t>0</w:t>
            </w:r>
          </w:p>
          <w:p w14:paraId="114D1ED4" w14:textId="3FA30047" w:rsidR="00230D8D" w:rsidRPr="00EF4DB3" w:rsidRDefault="00230D8D" w:rsidP="00A742C8">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(E1- E12)</w:t>
            </w:r>
          </w:p>
        </w:tc>
        <w:tc>
          <w:tcPr>
            <w:tcW w:w="2317" w:type="dxa"/>
            <w:vMerge w:val="restart"/>
            <w:tcBorders>
              <w:top w:val="nil"/>
              <w:left w:val="single" w:sz="4" w:space="0" w:color="auto"/>
              <w:bottom w:val="single" w:sz="4" w:space="0" w:color="auto"/>
              <w:right w:val="single" w:sz="4" w:space="0" w:color="auto"/>
            </w:tcBorders>
            <w:shd w:val="clear" w:color="auto" w:fill="auto"/>
            <w:hideMark/>
          </w:tcPr>
          <w:p w14:paraId="56A46070" w14:textId="3E609F66" w:rsidR="00230D8D" w:rsidRPr="00EF4DB3" w:rsidRDefault="00230D8D" w:rsidP="00A742C8">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 xml:space="preserve">Volume measure for premium and reserve risk – Geographical Diversification - </w:t>
            </w:r>
          </w:p>
        </w:tc>
        <w:tc>
          <w:tcPr>
            <w:tcW w:w="5763" w:type="dxa"/>
            <w:tcBorders>
              <w:top w:val="single" w:sz="4" w:space="0" w:color="auto"/>
              <w:left w:val="nil"/>
              <w:bottom w:val="nil"/>
              <w:right w:val="single" w:sz="4" w:space="0" w:color="auto"/>
            </w:tcBorders>
            <w:shd w:val="clear" w:color="auto" w:fill="auto"/>
            <w:hideMark/>
          </w:tcPr>
          <w:p w14:paraId="7B149614" w14:textId="05DA9C4F" w:rsidR="00230D8D" w:rsidRPr="00EF4DB3" w:rsidRDefault="00230D8D" w:rsidP="00A742C8">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Geographical diversification used for the volume measure for each segment</w:t>
            </w:r>
          </w:p>
        </w:tc>
      </w:tr>
      <w:tr w:rsidR="00230D8D" w:rsidRPr="00EF4DB3" w14:paraId="78C81B50" w14:textId="77777777" w:rsidTr="00EF4DB3">
        <w:trPr>
          <w:trHeight w:val="666"/>
        </w:trPr>
        <w:tc>
          <w:tcPr>
            <w:tcW w:w="1281" w:type="dxa"/>
            <w:vMerge/>
            <w:tcBorders>
              <w:top w:val="nil"/>
              <w:left w:val="single" w:sz="4" w:space="0" w:color="auto"/>
              <w:bottom w:val="single" w:sz="4" w:space="0" w:color="auto"/>
              <w:right w:val="single" w:sz="4" w:space="0" w:color="auto"/>
            </w:tcBorders>
            <w:vAlign w:val="center"/>
          </w:tcPr>
          <w:p w14:paraId="10CFA969" w14:textId="77777777" w:rsidR="00230D8D" w:rsidRPr="00EF4DB3" w:rsidRDefault="00230D8D" w:rsidP="00A742C8">
            <w:pPr>
              <w:spacing w:after="0" w:line="240" w:lineRule="auto"/>
              <w:rPr>
                <w:rFonts w:ascii="Times New Roman" w:eastAsia="Times New Roman" w:hAnsi="Times New Roman" w:cs="Times New Roman"/>
                <w:sz w:val="20"/>
                <w:szCs w:val="20"/>
                <w:lang w:val="en-GB" w:eastAsia="es-ES"/>
              </w:rPr>
            </w:pPr>
          </w:p>
        </w:tc>
        <w:tc>
          <w:tcPr>
            <w:tcW w:w="2317" w:type="dxa"/>
            <w:vMerge/>
            <w:tcBorders>
              <w:top w:val="nil"/>
              <w:left w:val="single" w:sz="4" w:space="0" w:color="auto"/>
              <w:bottom w:val="single" w:sz="4" w:space="0" w:color="auto"/>
              <w:right w:val="single" w:sz="4" w:space="0" w:color="auto"/>
            </w:tcBorders>
            <w:vAlign w:val="center"/>
            <w:hideMark/>
          </w:tcPr>
          <w:p w14:paraId="09A2E509" w14:textId="77777777" w:rsidR="00230D8D" w:rsidRPr="00EF4DB3" w:rsidRDefault="00230D8D" w:rsidP="00A742C8">
            <w:pPr>
              <w:spacing w:after="0" w:line="240" w:lineRule="auto"/>
              <w:rPr>
                <w:rFonts w:ascii="Times New Roman" w:eastAsia="Times New Roman" w:hAnsi="Times New Roman" w:cs="Times New Roman"/>
                <w:sz w:val="20"/>
                <w:szCs w:val="20"/>
                <w:lang w:val="en-GB" w:eastAsia="es-ES"/>
              </w:rPr>
            </w:pPr>
          </w:p>
        </w:tc>
        <w:tc>
          <w:tcPr>
            <w:tcW w:w="5763" w:type="dxa"/>
            <w:tcBorders>
              <w:top w:val="nil"/>
              <w:left w:val="nil"/>
              <w:bottom w:val="nil"/>
              <w:right w:val="single" w:sz="4" w:space="0" w:color="auto"/>
            </w:tcBorders>
            <w:shd w:val="clear" w:color="auto" w:fill="auto"/>
            <w:hideMark/>
          </w:tcPr>
          <w:p w14:paraId="49392D1C" w14:textId="77777777" w:rsidR="00230D8D" w:rsidRPr="00EF4DB3" w:rsidRDefault="00230D8D" w:rsidP="00A742C8">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If the factor for geographical diversification is not calculated, then this item is set to the default value of 1.</w:t>
            </w:r>
          </w:p>
          <w:p w14:paraId="41CD371D" w14:textId="77777777" w:rsidR="00230D8D" w:rsidRPr="00EF4DB3" w:rsidRDefault="00230D8D" w:rsidP="00A742C8">
            <w:pPr>
              <w:spacing w:after="0" w:line="240" w:lineRule="auto"/>
              <w:rPr>
                <w:rFonts w:ascii="Times New Roman" w:eastAsia="Times New Roman" w:hAnsi="Times New Roman" w:cs="Times New Roman"/>
                <w:sz w:val="20"/>
                <w:szCs w:val="20"/>
                <w:lang w:val="en-GB" w:eastAsia="es-ES"/>
              </w:rPr>
            </w:pPr>
          </w:p>
        </w:tc>
      </w:tr>
      <w:tr w:rsidR="00230D8D" w:rsidRPr="00EF4DB3" w14:paraId="6711AAE6" w14:textId="77777777" w:rsidTr="00EF4DB3">
        <w:trPr>
          <w:trHeight w:val="1035"/>
        </w:trPr>
        <w:tc>
          <w:tcPr>
            <w:tcW w:w="1281" w:type="dxa"/>
            <w:tcBorders>
              <w:top w:val="nil"/>
              <w:left w:val="single" w:sz="4" w:space="0" w:color="auto"/>
              <w:bottom w:val="single" w:sz="4" w:space="0" w:color="auto"/>
              <w:right w:val="single" w:sz="4" w:space="0" w:color="auto"/>
            </w:tcBorders>
            <w:shd w:val="clear" w:color="auto" w:fill="auto"/>
          </w:tcPr>
          <w:p w14:paraId="563F2D7D" w14:textId="3369DE4B" w:rsidR="00230D8D" w:rsidRPr="00EF4DB3" w:rsidRDefault="00230D8D" w:rsidP="00A742C8">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R0100-R0210/C00</w:t>
            </w:r>
            <w:r w:rsidR="0004265E" w:rsidRPr="00EF4DB3">
              <w:rPr>
                <w:rFonts w:ascii="Times New Roman" w:eastAsia="Times New Roman" w:hAnsi="Times New Roman" w:cs="Times New Roman"/>
                <w:sz w:val="20"/>
                <w:szCs w:val="20"/>
                <w:lang w:val="en-GB" w:eastAsia="es-ES"/>
              </w:rPr>
              <w:t>9</w:t>
            </w:r>
            <w:r w:rsidRPr="00EF4DB3">
              <w:rPr>
                <w:rFonts w:ascii="Times New Roman" w:eastAsia="Times New Roman" w:hAnsi="Times New Roman" w:cs="Times New Roman"/>
                <w:sz w:val="20"/>
                <w:szCs w:val="20"/>
                <w:lang w:val="en-GB" w:eastAsia="es-ES"/>
              </w:rPr>
              <w:t>0</w:t>
            </w:r>
          </w:p>
          <w:p w14:paraId="60D47D7A" w14:textId="3B6C2AA9" w:rsidR="00230D8D" w:rsidRPr="00EF4DB3" w:rsidRDefault="00230D8D" w:rsidP="00A742C8">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(F1</w:t>
            </w:r>
            <w:r w:rsidR="004D3CA6" w:rsidRPr="00EF4DB3">
              <w:rPr>
                <w:rFonts w:ascii="Times New Roman" w:eastAsia="Times New Roman" w:hAnsi="Times New Roman" w:cs="Times New Roman"/>
                <w:sz w:val="20"/>
                <w:szCs w:val="20"/>
                <w:lang w:val="en-GB" w:eastAsia="es-ES"/>
              </w:rPr>
              <w:t xml:space="preserve"> – F12</w:t>
            </w:r>
            <w:r w:rsidRPr="00EF4DB3">
              <w:rPr>
                <w:rFonts w:ascii="Times New Roman" w:eastAsia="Times New Roman" w:hAnsi="Times New Roman" w:cs="Times New Roman"/>
                <w:sz w:val="20"/>
                <w:szCs w:val="20"/>
                <w:lang w:val="en-GB" w:eastAsia="es-ES"/>
              </w:rPr>
              <w:t>)</w:t>
            </w:r>
          </w:p>
        </w:tc>
        <w:tc>
          <w:tcPr>
            <w:tcW w:w="2317" w:type="dxa"/>
            <w:tcBorders>
              <w:top w:val="nil"/>
              <w:left w:val="nil"/>
              <w:bottom w:val="single" w:sz="4" w:space="0" w:color="auto"/>
              <w:right w:val="single" w:sz="4" w:space="0" w:color="auto"/>
            </w:tcBorders>
            <w:shd w:val="clear" w:color="auto" w:fill="auto"/>
            <w:hideMark/>
          </w:tcPr>
          <w:p w14:paraId="52DEA409" w14:textId="7F81A58E" w:rsidR="00230D8D" w:rsidRPr="00EF4DB3" w:rsidRDefault="00230D8D" w:rsidP="00A742C8">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 xml:space="preserve">Volume measure for premium and reserve risk -  V </w:t>
            </w:r>
          </w:p>
        </w:tc>
        <w:tc>
          <w:tcPr>
            <w:tcW w:w="5763" w:type="dxa"/>
            <w:tcBorders>
              <w:top w:val="single" w:sz="4" w:space="0" w:color="auto"/>
              <w:left w:val="nil"/>
              <w:bottom w:val="single" w:sz="4" w:space="0" w:color="auto"/>
              <w:right w:val="single" w:sz="4" w:space="0" w:color="auto"/>
            </w:tcBorders>
            <w:shd w:val="clear" w:color="000000" w:fill="FFFFFF"/>
            <w:hideMark/>
          </w:tcPr>
          <w:p w14:paraId="4247CAA1" w14:textId="7A575F7A" w:rsidR="00230D8D" w:rsidRPr="00EF4DB3" w:rsidRDefault="00230D8D" w:rsidP="00A742C8">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The volume measure for non – life premium and reserve risk for each segment</w:t>
            </w:r>
          </w:p>
          <w:p w14:paraId="573568C4" w14:textId="77777777" w:rsidR="00230D8D" w:rsidRPr="00EF4DB3" w:rsidRDefault="00230D8D" w:rsidP="00A742C8">
            <w:pPr>
              <w:spacing w:after="0" w:line="240" w:lineRule="auto"/>
              <w:rPr>
                <w:rFonts w:ascii="Times New Roman" w:eastAsia="Times New Roman" w:hAnsi="Times New Roman" w:cs="Times New Roman"/>
                <w:sz w:val="20"/>
                <w:szCs w:val="20"/>
                <w:lang w:val="en-GB" w:eastAsia="es-ES"/>
              </w:rPr>
            </w:pPr>
          </w:p>
          <w:p w14:paraId="3C38B8AD" w14:textId="3E3033AD" w:rsidR="00230D8D" w:rsidRPr="00EF4DB3" w:rsidRDefault="00230D8D">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 xml:space="preserve">If R0010/C0010 = 1, this item should represent the capital requirement for non - life premium and reserve risk of particular  segment calculated using simplifications </w:t>
            </w:r>
          </w:p>
        </w:tc>
      </w:tr>
      <w:tr w:rsidR="00230D8D" w:rsidRPr="00EF4DB3" w14:paraId="77C9F75E" w14:textId="77777777" w:rsidTr="00EF4DB3">
        <w:trPr>
          <w:trHeight w:val="795"/>
        </w:trPr>
        <w:tc>
          <w:tcPr>
            <w:tcW w:w="1281" w:type="dxa"/>
            <w:tcBorders>
              <w:top w:val="nil"/>
              <w:left w:val="single" w:sz="4" w:space="0" w:color="auto"/>
              <w:bottom w:val="single" w:sz="4" w:space="0" w:color="auto"/>
              <w:right w:val="single" w:sz="4" w:space="0" w:color="auto"/>
            </w:tcBorders>
            <w:shd w:val="clear" w:color="auto" w:fill="auto"/>
          </w:tcPr>
          <w:p w14:paraId="75A2A209" w14:textId="11DEE712" w:rsidR="00230D8D" w:rsidRPr="00EF4DB3" w:rsidRDefault="00230D8D" w:rsidP="00A742C8">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R0220/C00</w:t>
            </w:r>
            <w:r w:rsidR="0004265E" w:rsidRPr="00EF4DB3">
              <w:rPr>
                <w:rFonts w:ascii="Times New Roman" w:eastAsia="Times New Roman" w:hAnsi="Times New Roman" w:cs="Times New Roman"/>
                <w:sz w:val="20"/>
                <w:szCs w:val="20"/>
                <w:lang w:val="en-GB" w:eastAsia="es-ES"/>
              </w:rPr>
              <w:t>9</w:t>
            </w:r>
            <w:r w:rsidRPr="00EF4DB3">
              <w:rPr>
                <w:rFonts w:ascii="Times New Roman" w:eastAsia="Times New Roman" w:hAnsi="Times New Roman" w:cs="Times New Roman"/>
                <w:sz w:val="20"/>
                <w:szCs w:val="20"/>
                <w:lang w:val="en-GB" w:eastAsia="es-ES"/>
              </w:rPr>
              <w:t>0</w:t>
            </w:r>
          </w:p>
          <w:p w14:paraId="44B0270A" w14:textId="7B2F3378" w:rsidR="00230D8D" w:rsidRPr="00EF4DB3" w:rsidRDefault="00230D8D" w:rsidP="00A742C8">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(F13)</w:t>
            </w:r>
          </w:p>
        </w:tc>
        <w:tc>
          <w:tcPr>
            <w:tcW w:w="2317" w:type="dxa"/>
            <w:tcBorders>
              <w:top w:val="nil"/>
              <w:left w:val="nil"/>
              <w:bottom w:val="single" w:sz="4" w:space="0" w:color="auto"/>
              <w:right w:val="single" w:sz="4" w:space="0" w:color="auto"/>
            </w:tcBorders>
            <w:shd w:val="clear" w:color="auto" w:fill="auto"/>
          </w:tcPr>
          <w:p w14:paraId="34D67C88" w14:textId="77777777" w:rsidR="00230D8D" w:rsidRPr="00EF4DB3" w:rsidRDefault="00230D8D" w:rsidP="00A742C8">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 xml:space="preserve">Total Volume measure for premium and reserve risk </w:t>
            </w:r>
          </w:p>
        </w:tc>
        <w:tc>
          <w:tcPr>
            <w:tcW w:w="5763" w:type="dxa"/>
            <w:tcBorders>
              <w:top w:val="single" w:sz="4" w:space="0" w:color="auto"/>
              <w:left w:val="nil"/>
              <w:bottom w:val="nil"/>
              <w:right w:val="single" w:sz="4" w:space="0" w:color="auto"/>
            </w:tcBorders>
            <w:shd w:val="clear" w:color="auto" w:fill="auto"/>
          </w:tcPr>
          <w:p w14:paraId="23743557" w14:textId="2F5366F8" w:rsidR="00230D8D" w:rsidRPr="00EF4DB3" w:rsidRDefault="00230D8D" w:rsidP="00A742C8">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The total volume measure for premium and reserve risk, equal to the sum of the volume measures for premium and reserve risk for all segments:</w:t>
            </w:r>
          </w:p>
          <w:p w14:paraId="73FE2478" w14:textId="229D1EE5" w:rsidR="00230D8D" w:rsidRPr="00EF4DB3" w:rsidRDefault="00230D8D" w:rsidP="00CE3117">
            <w:pPr>
              <w:spacing w:after="0" w:line="240" w:lineRule="auto"/>
              <w:rPr>
                <w:rFonts w:ascii="Times New Roman" w:eastAsia="Times New Roman" w:hAnsi="Times New Roman" w:cs="Times New Roman"/>
                <w:sz w:val="20"/>
                <w:szCs w:val="20"/>
                <w:lang w:val="en-GB" w:eastAsia="es-ES"/>
              </w:rPr>
            </w:pPr>
          </w:p>
        </w:tc>
      </w:tr>
      <w:tr w:rsidR="001D3EC6" w:rsidRPr="00EF4DB3" w14:paraId="62FABB17" w14:textId="77777777" w:rsidTr="00EF4DB3">
        <w:trPr>
          <w:trHeight w:val="570"/>
        </w:trPr>
        <w:tc>
          <w:tcPr>
            <w:tcW w:w="1281" w:type="dxa"/>
            <w:vMerge w:val="restart"/>
            <w:tcBorders>
              <w:top w:val="nil"/>
              <w:left w:val="single" w:sz="4" w:space="0" w:color="auto"/>
              <w:right w:val="single" w:sz="4" w:space="0" w:color="auto"/>
            </w:tcBorders>
            <w:shd w:val="clear" w:color="auto" w:fill="auto"/>
          </w:tcPr>
          <w:p w14:paraId="5CD67AB4" w14:textId="06831AB5" w:rsidR="001D3EC6" w:rsidRPr="00EF4DB3" w:rsidRDefault="001D3EC6" w:rsidP="00A742C8">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R0230/C0020</w:t>
            </w:r>
          </w:p>
          <w:p w14:paraId="59B6123E" w14:textId="2B2E2BD3" w:rsidR="001D3EC6" w:rsidRPr="00EF4DB3" w:rsidRDefault="001D3EC6" w:rsidP="00A742C8">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(A13)</w:t>
            </w:r>
          </w:p>
        </w:tc>
        <w:tc>
          <w:tcPr>
            <w:tcW w:w="2317" w:type="dxa"/>
            <w:vMerge w:val="restart"/>
            <w:tcBorders>
              <w:top w:val="nil"/>
              <w:left w:val="single" w:sz="4" w:space="0" w:color="auto"/>
              <w:right w:val="single" w:sz="4" w:space="0" w:color="auto"/>
            </w:tcBorders>
            <w:shd w:val="clear" w:color="auto" w:fill="auto"/>
          </w:tcPr>
          <w:p w14:paraId="38E6C00C" w14:textId="77777777" w:rsidR="001D3EC6" w:rsidRPr="00EF4DB3" w:rsidRDefault="001D3EC6" w:rsidP="00A742C8">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Combined standard deviation</w:t>
            </w:r>
          </w:p>
        </w:tc>
        <w:tc>
          <w:tcPr>
            <w:tcW w:w="5763" w:type="dxa"/>
            <w:tcBorders>
              <w:top w:val="single" w:sz="4" w:space="0" w:color="auto"/>
              <w:left w:val="nil"/>
              <w:bottom w:val="nil"/>
              <w:right w:val="single" w:sz="4" w:space="0" w:color="auto"/>
            </w:tcBorders>
            <w:shd w:val="clear" w:color="auto" w:fill="auto"/>
          </w:tcPr>
          <w:p w14:paraId="076258F1" w14:textId="77777777" w:rsidR="001D3EC6" w:rsidRPr="00EF4DB3" w:rsidRDefault="001D3EC6" w:rsidP="00A742C8">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This is the combined standard deviation for premium and reserve risk for all segments.</w:t>
            </w:r>
          </w:p>
        </w:tc>
      </w:tr>
      <w:tr w:rsidR="001D3EC6" w:rsidRPr="00EF4DB3" w14:paraId="39250C80" w14:textId="77777777" w:rsidTr="00EF4DB3">
        <w:trPr>
          <w:trHeight w:val="720"/>
        </w:trPr>
        <w:tc>
          <w:tcPr>
            <w:tcW w:w="1281" w:type="dxa"/>
            <w:vMerge/>
            <w:tcBorders>
              <w:left w:val="single" w:sz="4" w:space="0" w:color="auto"/>
              <w:bottom w:val="single" w:sz="4" w:space="0" w:color="auto"/>
              <w:right w:val="single" w:sz="4" w:space="0" w:color="auto"/>
            </w:tcBorders>
            <w:vAlign w:val="center"/>
          </w:tcPr>
          <w:p w14:paraId="5054034D" w14:textId="77777777" w:rsidR="001D3EC6" w:rsidRPr="00EF4DB3" w:rsidRDefault="001D3EC6" w:rsidP="00A742C8">
            <w:pPr>
              <w:spacing w:after="0" w:line="240" w:lineRule="auto"/>
              <w:rPr>
                <w:rFonts w:ascii="Times New Roman" w:eastAsia="Times New Roman" w:hAnsi="Times New Roman" w:cs="Times New Roman"/>
                <w:sz w:val="20"/>
                <w:szCs w:val="20"/>
                <w:lang w:val="en-GB" w:eastAsia="es-ES"/>
              </w:rPr>
            </w:pPr>
          </w:p>
        </w:tc>
        <w:tc>
          <w:tcPr>
            <w:tcW w:w="2317" w:type="dxa"/>
            <w:vMerge/>
            <w:tcBorders>
              <w:left w:val="single" w:sz="4" w:space="0" w:color="auto"/>
              <w:bottom w:val="single" w:sz="4" w:space="0" w:color="auto"/>
              <w:right w:val="single" w:sz="4" w:space="0" w:color="auto"/>
            </w:tcBorders>
            <w:vAlign w:val="center"/>
            <w:hideMark/>
          </w:tcPr>
          <w:p w14:paraId="420F7EB5" w14:textId="77777777" w:rsidR="001D3EC6" w:rsidRPr="00EF4DB3" w:rsidRDefault="001D3EC6" w:rsidP="00A742C8">
            <w:pPr>
              <w:spacing w:after="0" w:line="240" w:lineRule="auto"/>
              <w:rPr>
                <w:rFonts w:ascii="Times New Roman" w:eastAsia="Times New Roman" w:hAnsi="Times New Roman" w:cs="Times New Roman"/>
                <w:sz w:val="20"/>
                <w:szCs w:val="20"/>
                <w:lang w:val="en-GB" w:eastAsia="es-ES"/>
              </w:rPr>
            </w:pPr>
          </w:p>
        </w:tc>
        <w:tc>
          <w:tcPr>
            <w:tcW w:w="5763" w:type="dxa"/>
            <w:tcBorders>
              <w:top w:val="nil"/>
              <w:left w:val="nil"/>
              <w:bottom w:val="single" w:sz="4" w:space="0" w:color="auto"/>
              <w:right w:val="single" w:sz="4" w:space="0" w:color="auto"/>
            </w:tcBorders>
            <w:shd w:val="clear" w:color="auto" w:fill="auto"/>
            <w:hideMark/>
          </w:tcPr>
          <w:p w14:paraId="677CC882" w14:textId="4250CCFB" w:rsidR="001D3EC6" w:rsidRPr="00EF4DB3" w:rsidRDefault="001D3EC6">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If R0010/C0010=1, this item represents total capital charge for non-life premium and reserve risk sub module calculated using simplified calculation.</w:t>
            </w:r>
          </w:p>
        </w:tc>
      </w:tr>
      <w:tr w:rsidR="001E7AFF" w:rsidRPr="00EF4DB3" w14:paraId="2F6290D0" w14:textId="77777777" w:rsidTr="00521E0E">
        <w:trPr>
          <w:trHeight w:val="570"/>
        </w:trPr>
        <w:tc>
          <w:tcPr>
            <w:tcW w:w="1281" w:type="dxa"/>
            <w:tcBorders>
              <w:top w:val="single" w:sz="4" w:space="0" w:color="auto"/>
              <w:left w:val="single" w:sz="4" w:space="0" w:color="auto"/>
              <w:bottom w:val="single" w:sz="4" w:space="0" w:color="auto"/>
              <w:right w:val="single" w:sz="4" w:space="0" w:color="auto"/>
            </w:tcBorders>
            <w:shd w:val="clear" w:color="auto" w:fill="auto"/>
          </w:tcPr>
          <w:p w14:paraId="15A2141F" w14:textId="4E9AC109" w:rsidR="001E7AFF" w:rsidRPr="00EF4DB3" w:rsidRDefault="001E7AFF" w:rsidP="00521E0E">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R0300/C0100</w:t>
            </w:r>
          </w:p>
          <w:p w14:paraId="05EA98D8" w14:textId="77777777" w:rsidR="001E7AFF" w:rsidRPr="00EF4DB3" w:rsidRDefault="001E7AFF" w:rsidP="00521E0E">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(A14)</w:t>
            </w:r>
          </w:p>
        </w:tc>
        <w:tc>
          <w:tcPr>
            <w:tcW w:w="2317" w:type="dxa"/>
            <w:tcBorders>
              <w:top w:val="single" w:sz="4" w:space="0" w:color="auto"/>
              <w:left w:val="single" w:sz="4" w:space="0" w:color="auto"/>
              <w:bottom w:val="single" w:sz="4" w:space="0" w:color="auto"/>
              <w:right w:val="single" w:sz="4" w:space="0" w:color="auto"/>
            </w:tcBorders>
            <w:shd w:val="clear" w:color="auto" w:fill="auto"/>
            <w:hideMark/>
          </w:tcPr>
          <w:p w14:paraId="13F6570F" w14:textId="77777777" w:rsidR="001E7AFF" w:rsidRPr="00EF4DB3" w:rsidRDefault="001E7AFF" w:rsidP="00521E0E">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Total capital requirement for non – life premium and reserve risk</w:t>
            </w:r>
          </w:p>
        </w:tc>
        <w:tc>
          <w:tcPr>
            <w:tcW w:w="5763" w:type="dxa"/>
            <w:tcBorders>
              <w:top w:val="single" w:sz="4" w:space="0" w:color="auto"/>
              <w:left w:val="nil"/>
              <w:bottom w:val="single" w:sz="4" w:space="0" w:color="auto"/>
              <w:right w:val="single" w:sz="4" w:space="0" w:color="auto"/>
            </w:tcBorders>
            <w:shd w:val="clear" w:color="auto" w:fill="auto"/>
            <w:hideMark/>
          </w:tcPr>
          <w:p w14:paraId="6C76A3F4" w14:textId="77777777" w:rsidR="001E7AFF" w:rsidRPr="00EF4DB3" w:rsidRDefault="001E7AFF" w:rsidP="00521E0E">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This is the total capital charge for the non–life premium and reserve risk sub module.</w:t>
            </w:r>
          </w:p>
          <w:p w14:paraId="1E7CA8C0" w14:textId="77777777" w:rsidR="001E7AFF" w:rsidRPr="00EF4DB3" w:rsidRDefault="001E7AFF" w:rsidP="00521E0E">
            <w:pPr>
              <w:spacing w:after="0" w:line="240" w:lineRule="auto"/>
              <w:rPr>
                <w:rFonts w:ascii="Times New Roman" w:eastAsia="Times New Roman" w:hAnsi="Times New Roman" w:cs="Times New Roman"/>
                <w:sz w:val="20"/>
                <w:szCs w:val="20"/>
                <w:lang w:val="en-GB" w:eastAsia="es-ES"/>
              </w:rPr>
            </w:pPr>
          </w:p>
        </w:tc>
      </w:tr>
      <w:tr w:rsidR="00230D8D" w:rsidRPr="00EF4DB3" w14:paraId="6206FEB3" w14:textId="77777777" w:rsidTr="00EF4DB3">
        <w:trPr>
          <w:trHeight w:val="285"/>
        </w:trPr>
        <w:tc>
          <w:tcPr>
            <w:tcW w:w="9361" w:type="dxa"/>
            <w:gridSpan w:val="3"/>
            <w:tcBorders>
              <w:top w:val="nil"/>
              <w:left w:val="nil"/>
              <w:bottom w:val="nil"/>
              <w:right w:val="nil"/>
            </w:tcBorders>
            <w:shd w:val="clear" w:color="auto" w:fill="auto"/>
          </w:tcPr>
          <w:p w14:paraId="5D5D6C34" w14:textId="77777777" w:rsidR="00230D8D" w:rsidRPr="00EF4DB3" w:rsidRDefault="00230D8D" w:rsidP="00A742C8">
            <w:pPr>
              <w:spacing w:after="0" w:line="240" w:lineRule="auto"/>
              <w:rPr>
                <w:rFonts w:ascii="Times New Roman" w:eastAsia="Times New Roman" w:hAnsi="Times New Roman" w:cs="Times New Roman"/>
                <w:b/>
                <w:bCs/>
                <w:sz w:val="20"/>
                <w:szCs w:val="20"/>
                <w:lang w:val="en-GB" w:eastAsia="es-ES"/>
              </w:rPr>
            </w:pPr>
          </w:p>
          <w:p w14:paraId="640D01B2" w14:textId="30D488C2" w:rsidR="00230D8D" w:rsidRPr="00EF4DB3" w:rsidRDefault="00230D8D" w:rsidP="00A742C8">
            <w:pPr>
              <w:spacing w:after="0" w:line="240" w:lineRule="auto"/>
              <w:rPr>
                <w:rFonts w:ascii="Times New Roman" w:eastAsia="Times New Roman" w:hAnsi="Times New Roman" w:cs="Times New Roman"/>
                <w:b/>
                <w:bCs/>
                <w:sz w:val="20"/>
                <w:szCs w:val="20"/>
                <w:lang w:val="en-GB" w:eastAsia="es-ES"/>
              </w:rPr>
            </w:pPr>
            <w:r w:rsidRPr="00EF4DB3">
              <w:rPr>
                <w:rFonts w:ascii="Times New Roman" w:eastAsia="Times New Roman" w:hAnsi="Times New Roman" w:cs="Times New Roman"/>
                <w:b/>
                <w:bCs/>
                <w:sz w:val="20"/>
                <w:szCs w:val="20"/>
                <w:lang w:val="en-GB" w:eastAsia="es-ES"/>
              </w:rPr>
              <w:t xml:space="preserve">Non-life lapse risk </w:t>
            </w:r>
          </w:p>
        </w:tc>
      </w:tr>
      <w:tr w:rsidR="00230D8D" w:rsidRPr="00EF4DB3" w14:paraId="5F3C0035" w14:textId="77777777" w:rsidTr="00EF4DB3">
        <w:trPr>
          <w:trHeight w:val="1245"/>
        </w:trPr>
        <w:tc>
          <w:tcPr>
            <w:tcW w:w="1281" w:type="dxa"/>
            <w:tcBorders>
              <w:top w:val="single" w:sz="4" w:space="0" w:color="auto"/>
              <w:left w:val="single" w:sz="4" w:space="0" w:color="auto"/>
              <w:bottom w:val="single" w:sz="4" w:space="0" w:color="auto"/>
              <w:right w:val="single" w:sz="4" w:space="0" w:color="auto"/>
            </w:tcBorders>
            <w:shd w:val="clear" w:color="auto" w:fill="auto"/>
          </w:tcPr>
          <w:p w14:paraId="51069F98" w14:textId="6CB47F0B" w:rsidR="00230D8D" w:rsidRPr="00EF4DB3" w:rsidRDefault="00230D8D" w:rsidP="00A742C8">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R0</w:t>
            </w:r>
            <w:r w:rsidR="001E7AFF" w:rsidRPr="00EF4DB3">
              <w:rPr>
                <w:rFonts w:ascii="Times New Roman" w:eastAsia="Times New Roman" w:hAnsi="Times New Roman" w:cs="Times New Roman"/>
                <w:sz w:val="20"/>
                <w:szCs w:val="20"/>
                <w:lang w:val="en-GB" w:eastAsia="es-ES"/>
              </w:rPr>
              <w:t>4</w:t>
            </w:r>
            <w:r w:rsidRPr="00EF4DB3">
              <w:rPr>
                <w:rFonts w:ascii="Times New Roman" w:eastAsia="Times New Roman" w:hAnsi="Times New Roman" w:cs="Times New Roman"/>
                <w:sz w:val="20"/>
                <w:szCs w:val="20"/>
                <w:lang w:val="en-GB" w:eastAsia="es-ES"/>
              </w:rPr>
              <w:t>00/C01</w:t>
            </w:r>
            <w:r w:rsidR="001E7AFF" w:rsidRPr="00EF4DB3">
              <w:rPr>
                <w:rFonts w:ascii="Times New Roman" w:eastAsia="Times New Roman" w:hAnsi="Times New Roman" w:cs="Times New Roman"/>
                <w:sz w:val="20"/>
                <w:szCs w:val="20"/>
                <w:lang w:val="en-GB" w:eastAsia="es-ES"/>
              </w:rPr>
              <w:t>1</w:t>
            </w:r>
            <w:r w:rsidRPr="00EF4DB3">
              <w:rPr>
                <w:rFonts w:ascii="Times New Roman" w:eastAsia="Times New Roman" w:hAnsi="Times New Roman" w:cs="Times New Roman"/>
                <w:sz w:val="20"/>
                <w:szCs w:val="20"/>
                <w:lang w:val="en-GB" w:eastAsia="es-ES"/>
              </w:rPr>
              <w:t>0</w:t>
            </w:r>
          </w:p>
          <w:p w14:paraId="5E952EB9" w14:textId="06257957" w:rsidR="00230D8D" w:rsidRPr="00EF4DB3" w:rsidRDefault="00230D8D" w:rsidP="00A742C8">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(A15)</w:t>
            </w:r>
          </w:p>
        </w:tc>
        <w:tc>
          <w:tcPr>
            <w:tcW w:w="2317" w:type="dxa"/>
            <w:tcBorders>
              <w:top w:val="single" w:sz="4" w:space="0" w:color="auto"/>
              <w:left w:val="nil"/>
              <w:bottom w:val="single" w:sz="4" w:space="0" w:color="auto"/>
              <w:right w:val="single" w:sz="4" w:space="0" w:color="auto"/>
            </w:tcBorders>
            <w:shd w:val="clear" w:color="auto" w:fill="auto"/>
            <w:hideMark/>
          </w:tcPr>
          <w:p w14:paraId="1C2E54F7" w14:textId="77777777" w:rsidR="00230D8D" w:rsidRPr="00EF4DB3" w:rsidRDefault="00230D8D" w:rsidP="00A742C8">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Initial absolute values before shock – Assets – Non-life underwriting risk -  Lapse risk</w:t>
            </w:r>
          </w:p>
        </w:tc>
        <w:tc>
          <w:tcPr>
            <w:tcW w:w="5763" w:type="dxa"/>
            <w:tcBorders>
              <w:top w:val="single" w:sz="4" w:space="0" w:color="auto"/>
              <w:left w:val="nil"/>
              <w:bottom w:val="single" w:sz="4" w:space="0" w:color="auto"/>
              <w:right w:val="single" w:sz="4" w:space="0" w:color="auto"/>
            </w:tcBorders>
            <w:shd w:val="clear" w:color="auto" w:fill="auto"/>
            <w:hideMark/>
          </w:tcPr>
          <w:p w14:paraId="6F4672FA" w14:textId="41268BC0" w:rsidR="00230D8D" w:rsidRPr="00EF4DB3" w:rsidRDefault="00230D8D" w:rsidP="00A742C8">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 xml:space="preserve">This is the absolute value of the assets </w:t>
            </w:r>
            <w:ins w:id="30" w:author="Author">
              <w:r w:rsidR="00D2680F">
                <w:rPr>
                  <w:rFonts w:ascii="Times New Roman" w:eastAsia="Times New Roman" w:hAnsi="Times New Roman" w:cs="Times New Roman"/>
                  <w:sz w:val="20"/>
                  <w:szCs w:val="20"/>
                  <w:lang w:val="en-GB" w:eastAsia="es-ES"/>
                </w:rPr>
                <w:t>sensitive</w:t>
              </w:r>
            </w:ins>
            <w:del w:id="31" w:author="Author">
              <w:r w:rsidRPr="00EF4DB3" w:rsidDel="00D2680F">
                <w:rPr>
                  <w:rFonts w:ascii="Times New Roman" w:eastAsia="Times New Roman" w:hAnsi="Times New Roman" w:cs="Times New Roman"/>
                  <w:sz w:val="20"/>
                  <w:szCs w:val="20"/>
                  <w:lang w:val="en-GB" w:eastAsia="es-ES"/>
                </w:rPr>
                <w:delText>subject</w:delText>
              </w:r>
            </w:del>
            <w:r w:rsidRPr="00EF4DB3">
              <w:rPr>
                <w:rFonts w:ascii="Times New Roman" w:eastAsia="Times New Roman" w:hAnsi="Times New Roman" w:cs="Times New Roman"/>
                <w:sz w:val="20"/>
                <w:szCs w:val="20"/>
                <w:lang w:val="en-GB" w:eastAsia="es-ES"/>
              </w:rPr>
              <w:t xml:space="preserve"> to the </w:t>
            </w:r>
            <w:del w:id="32" w:author="Author">
              <w:r w:rsidRPr="00EF4DB3" w:rsidDel="00D2680F">
                <w:rPr>
                  <w:rFonts w:ascii="Times New Roman" w:eastAsia="Times New Roman" w:hAnsi="Times New Roman" w:cs="Times New Roman"/>
                  <w:sz w:val="20"/>
                  <w:szCs w:val="20"/>
                  <w:lang w:val="en-GB" w:eastAsia="es-ES"/>
                </w:rPr>
                <w:delText>Non</w:delText>
              </w:r>
            </w:del>
            <w:ins w:id="33" w:author="Author">
              <w:r w:rsidR="00D2680F">
                <w:rPr>
                  <w:rFonts w:ascii="Times New Roman" w:eastAsia="Times New Roman" w:hAnsi="Times New Roman" w:cs="Times New Roman"/>
                  <w:sz w:val="20"/>
                  <w:szCs w:val="20"/>
                  <w:lang w:val="en-GB" w:eastAsia="es-ES"/>
                </w:rPr>
                <w:t>n</w:t>
              </w:r>
              <w:r w:rsidR="00D2680F" w:rsidRPr="00EF4DB3">
                <w:rPr>
                  <w:rFonts w:ascii="Times New Roman" w:eastAsia="Times New Roman" w:hAnsi="Times New Roman" w:cs="Times New Roman"/>
                  <w:sz w:val="20"/>
                  <w:szCs w:val="20"/>
                  <w:lang w:val="en-GB" w:eastAsia="es-ES"/>
                </w:rPr>
                <w:t>on</w:t>
              </w:r>
            </w:ins>
            <w:r w:rsidRPr="00EF4DB3">
              <w:rPr>
                <w:rFonts w:ascii="Times New Roman" w:eastAsia="Times New Roman" w:hAnsi="Times New Roman" w:cs="Times New Roman"/>
                <w:sz w:val="20"/>
                <w:szCs w:val="20"/>
                <w:lang w:val="en-GB" w:eastAsia="es-ES"/>
              </w:rPr>
              <w:t>-life lapse risk, before the shock.</w:t>
            </w:r>
          </w:p>
          <w:p w14:paraId="7CB5D03C" w14:textId="77777777" w:rsidR="00230D8D" w:rsidRPr="00EF4DB3" w:rsidRDefault="00230D8D" w:rsidP="00A742C8">
            <w:pPr>
              <w:spacing w:after="0" w:line="240" w:lineRule="auto"/>
              <w:rPr>
                <w:rFonts w:ascii="Times New Roman" w:eastAsia="Times New Roman" w:hAnsi="Times New Roman" w:cs="Times New Roman"/>
                <w:sz w:val="20"/>
                <w:szCs w:val="20"/>
                <w:lang w:val="en-GB" w:eastAsia="es-ES"/>
              </w:rPr>
            </w:pPr>
          </w:p>
          <w:p w14:paraId="387E4579" w14:textId="660291E5" w:rsidR="00230D8D" w:rsidRPr="00EF4DB3" w:rsidRDefault="00230D8D" w:rsidP="00A742C8">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Recoverables from reinsurance and SPVs shall not be included in this cell.</w:t>
            </w:r>
          </w:p>
        </w:tc>
      </w:tr>
      <w:tr w:rsidR="00230D8D" w:rsidRPr="00EF4DB3" w14:paraId="3373EE38" w14:textId="77777777" w:rsidTr="00EF4DB3">
        <w:trPr>
          <w:trHeight w:val="1120"/>
        </w:trPr>
        <w:tc>
          <w:tcPr>
            <w:tcW w:w="1281" w:type="dxa"/>
            <w:tcBorders>
              <w:top w:val="single" w:sz="4" w:space="0" w:color="auto"/>
              <w:left w:val="single" w:sz="4" w:space="0" w:color="auto"/>
              <w:bottom w:val="single" w:sz="4" w:space="0" w:color="auto"/>
              <w:right w:val="single" w:sz="4" w:space="0" w:color="auto"/>
            </w:tcBorders>
            <w:shd w:val="clear" w:color="auto" w:fill="auto"/>
          </w:tcPr>
          <w:p w14:paraId="66ACC064" w14:textId="3B6DBAC9" w:rsidR="00230D8D" w:rsidRPr="00EF4DB3" w:rsidRDefault="00230D8D" w:rsidP="00A742C8">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R0</w:t>
            </w:r>
            <w:r w:rsidR="001E7AFF" w:rsidRPr="00EF4DB3">
              <w:rPr>
                <w:rFonts w:ascii="Times New Roman" w:eastAsia="Times New Roman" w:hAnsi="Times New Roman" w:cs="Times New Roman"/>
                <w:sz w:val="20"/>
                <w:szCs w:val="20"/>
                <w:lang w:val="en-GB" w:eastAsia="es-ES"/>
              </w:rPr>
              <w:t>4</w:t>
            </w:r>
            <w:r w:rsidRPr="00EF4DB3">
              <w:rPr>
                <w:rFonts w:ascii="Times New Roman" w:eastAsia="Times New Roman" w:hAnsi="Times New Roman" w:cs="Times New Roman"/>
                <w:sz w:val="20"/>
                <w:szCs w:val="20"/>
                <w:lang w:val="en-GB" w:eastAsia="es-ES"/>
              </w:rPr>
              <w:t>00/C01</w:t>
            </w:r>
            <w:r w:rsidR="001E7AFF" w:rsidRPr="00EF4DB3">
              <w:rPr>
                <w:rFonts w:ascii="Times New Roman" w:eastAsia="Times New Roman" w:hAnsi="Times New Roman" w:cs="Times New Roman"/>
                <w:sz w:val="20"/>
                <w:szCs w:val="20"/>
                <w:lang w:val="en-GB" w:eastAsia="es-ES"/>
              </w:rPr>
              <w:t>2</w:t>
            </w:r>
            <w:r w:rsidRPr="00EF4DB3">
              <w:rPr>
                <w:rFonts w:ascii="Times New Roman" w:eastAsia="Times New Roman" w:hAnsi="Times New Roman" w:cs="Times New Roman"/>
                <w:sz w:val="20"/>
                <w:szCs w:val="20"/>
                <w:lang w:val="en-GB" w:eastAsia="es-ES"/>
              </w:rPr>
              <w:t>0</w:t>
            </w:r>
          </w:p>
          <w:p w14:paraId="0E683986" w14:textId="0C5DA89A" w:rsidR="00230D8D" w:rsidRPr="00EF4DB3" w:rsidRDefault="00230D8D" w:rsidP="00A742C8">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(A15A)</w:t>
            </w:r>
          </w:p>
        </w:tc>
        <w:tc>
          <w:tcPr>
            <w:tcW w:w="2317" w:type="dxa"/>
            <w:tcBorders>
              <w:top w:val="single" w:sz="4" w:space="0" w:color="auto"/>
              <w:left w:val="single" w:sz="4" w:space="0" w:color="auto"/>
              <w:bottom w:val="single" w:sz="4" w:space="0" w:color="auto"/>
              <w:right w:val="single" w:sz="4" w:space="0" w:color="auto"/>
            </w:tcBorders>
            <w:shd w:val="clear" w:color="auto" w:fill="auto"/>
            <w:hideMark/>
          </w:tcPr>
          <w:p w14:paraId="4F737F41" w14:textId="77777777" w:rsidR="00230D8D" w:rsidRPr="00EF4DB3" w:rsidRDefault="00230D8D" w:rsidP="00A742C8">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 xml:space="preserve">Initial absolute values before shock – Liabilities – Non-life underwriting risk - Lapse risk </w:t>
            </w:r>
          </w:p>
        </w:tc>
        <w:tc>
          <w:tcPr>
            <w:tcW w:w="5763" w:type="dxa"/>
            <w:tcBorders>
              <w:top w:val="single" w:sz="4" w:space="0" w:color="auto"/>
              <w:left w:val="single" w:sz="4" w:space="0" w:color="auto"/>
              <w:bottom w:val="single" w:sz="4" w:space="0" w:color="auto"/>
              <w:right w:val="single" w:sz="4" w:space="0" w:color="auto"/>
            </w:tcBorders>
            <w:shd w:val="clear" w:color="auto" w:fill="auto"/>
            <w:hideMark/>
          </w:tcPr>
          <w:p w14:paraId="4410312F" w14:textId="57E47A4D" w:rsidR="00230D8D" w:rsidRPr="00EF4DB3" w:rsidRDefault="00230D8D" w:rsidP="00A742C8">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 xml:space="preserve">This is the absolute value of liabilities </w:t>
            </w:r>
            <w:ins w:id="34" w:author="Author">
              <w:r w:rsidR="00D2680F">
                <w:rPr>
                  <w:rFonts w:ascii="Times New Roman" w:eastAsia="Times New Roman" w:hAnsi="Times New Roman" w:cs="Times New Roman"/>
                  <w:sz w:val="20"/>
                  <w:szCs w:val="20"/>
                  <w:lang w:val="en-GB" w:eastAsia="es-ES"/>
                </w:rPr>
                <w:t>sensitive</w:t>
              </w:r>
            </w:ins>
            <w:del w:id="35" w:author="Author">
              <w:r w:rsidRPr="00EF4DB3" w:rsidDel="00D2680F">
                <w:rPr>
                  <w:rFonts w:ascii="Times New Roman" w:eastAsia="Times New Roman" w:hAnsi="Times New Roman" w:cs="Times New Roman"/>
                  <w:sz w:val="20"/>
                  <w:szCs w:val="20"/>
                  <w:lang w:val="en-GB" w:eastAsia="es-ES"/>
                </w:rPr>
                <w:delText>subject</w:delText>
              </w:r>
            </w:del>
            <w:r w:rsidRPr="00EF4DB3">
              <w:rPr>
                <w:rFonts w:ascii="Times New Roman" w:eastAsia="Times New Roman" w:hAnsi="Times New Roman" w:cs="Times New Roman"/>
                <w:sz w:val="20"/>
                <w:szCs w:val="20"/>
                <w:lang w:val="en-GB" w:eastAsia="es-ES"/>
              </w:rPr>
              <w:t xml:space="preserve"> to the non-life lapse risk, before the shock.</w:t>
            </w:r>
          </w:p>
          <w:p w14:paraId="3C3BB3B6" w14:textId="77777777" w:rsidR="00230D8D" w:rsidRPr="00EF4DB3" w:rsidRDefault="00230D8D" w:rsidP="00A742C8">
            <w:pPr>
              <w:spacing w:after="0" w:line="240" w:lineRule="auto"/>
              <w:rPr>
                <w:rFonts w:ascii="Times New Roman" w:eastAsia="Times New Roman" w:hAnsi="Times New Roman" w:cs="Times New Roman"/>
                <w:sz w:val="20"/>
                <w:szCs w:val="20"/>
                <w:lang w:val="en-GB" w:eastAsia="es-ES"/>
              </w:rPr>
            </w:pPr>
          </w:p>
          <w:p w14:paraId="1CE5B596" w14:textId="596A2C93" w:rsidR="00230D8D" w:rsidRPr="00EF4DB3" w:rsidRDefault="00230D8D" w:rsidP="00A742C8">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The amount of TP shall be net of reinsurance and SPV recoverables.</w:t>
            </w:r>
          </w:p>
        </w:tc>
      </w:tr>
      <w:tr w:rsidR="00230D8D" w:rsidRPr="00EF4DB3" w14:paraId="7B914B12" w14:textId="77777777" w:rsidTr="00EF4DB3">
        <w:trPr>
          <w:trHeight w:val="1185"/>
        </w:trPr>
        <w:tc>
          <w:tcPr>
            <w:tcW w:w="1281" w:type="dxa"/>
            <w:tcBorders>
              <w:top w:val="single" w:sz="4" w:space="0" w:color="auto"/>
              <w:left w:val="single" w:sz="4" w:space="0" w:color="auto"/>
              <w:bottom w:val="single" w:sz="4" w:space="0" w:color="auto"/>
              <w:right w:val="single" w:sz="4" w:space="0" w:color="auto"/>
            </w:tcBorders>
            <w:shd w:val="clear" w:color="auto" w:fill="auto"/>
          </w:tcPr>
          <w:p w14:paraId="0019E17C" w14:textId="10AA28C8" w:rsidR="00230D8D" w:rsidRPr="00EF4DB3" w:rsidRDefault="00230D8D" w:rsidP="00A742C8">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R0</w:t>
            </w:r>
            <w:r w:rsidR="001E7AFF" w:rsidRPr="00EF4DB3">
              <w:rPr>
                <w:rFonts w:ascii="Times New Roman" w:eastAsia="Times New Roman" w:hAnsi="Times New Roman" w:cs="Times New Roman"/>
                <w:sz w:val="20"/>
                <w:szCs w:val="20"/>
                <w:lang w:val="en-GB" w:eastAsia="es-ES"/>
              </w:rPr>
              <w:t>4</w:t>
            </w:r>
            <w:r w:rsidRPr="00EF4DB3">
              <w:rPr>
                <w:rFonts w:ascii="Times New Roman" w:eastAsia="Times New Roman" w:hAnsi="Times New Roman" w:cs="Times New Roman"/>
                <w:sz w:val="20"/>
                <w:szCs w:val="20"/>
                <w:lang w:val="en-GB" w:eastAsia="es-ES"/>
              </w:rPr>
              <w:t>00/C01</w:t>
            </w:r>
            <w:r w:rsidR="001E7AFF" w:rsidRPr="00EF4DB3">
              <w:rPr>
                <w:rFonts w:ascii="Times New Roman" w:eastAsia="Times New Roman" w:hAnsi="Times New Roman" w:cs="Times New Roman"/>
                <w:sz w:val="20"/>
                <w:szCs w:val="20"/>
                <w:lang w:val="en-GB" w:eastAsia="es-ES"/>
              </w:rPr>
              <w:t>3</w:t>
            </w:r>
            <w:r w:rsidRPr="00EF4DB3">
              <w:rPr>
                <w:rFonts w:ascii="Times New Roman" w:eastAsia="Times New Roman" w:hAnsi="Times New Roman" w:cs="Times New Roman"/>
                <w:sz w:val="20"/>
                <w:szCs w:val="20"/>
                <w:lang w:val="en-GB" w:eastAsia="es-ES"/>
              </w:rPr>
              <w:t>0</w:t>
            </w:r>
          </w:p>
          <w:p w14:paraId="5F8F846A" w14:textId="7BEBF4BC" w:rsidR="00230D8D" w:rsidRPr="00EF4DB3" w:rsidRDefault="00230D8D" w:rsidP="00A742C8">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(B15)</w:t>
            </w:r>
          </w:p>
        </w:tc>
        <w:tc>
          <w:tcPr>
            <w:tcW w:w="2317" w:type="dxa"/>
            <w:tcBorders>
              <w:top w:val="single" w:sz="4" w:space="0" w:color="auto"/>
              <w:left w:val="nil"/>
              <w:bottom w:val="single" w:sz="4" w:space="0" w:color="auto"/>
              <w:right w:val="single" w:sz="4" w:space="0" w:color="auto"/>
            </w:tcBorders>
            <w:shd w:val="clear" w:color="auto" w:fill="auto"/>
            <w:hideMark/>
          </w:tcPr>
          <w:p w14:paraId="1FD7D0FB" w14:textId="77777777" w:rsidR="00230D8D" w:rsidRPr="00EF4DB3" w:rsidRDefault="00230D8D" w:rsidP="00A742C8">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 xml:space="preserve">Absolute values after shock – Assets – Non-life underwriting risk - Lapse risk </w:t>
            </w:r>
          </w:p>
        </w:tc>
        <w:tc>
          <w:tcPr>
            <w:tcW w:w="5763" w:type="dxa"/>
            <w:tcBorders>
              <w:top w:val="single" w:sz="4" w:space="0" w:color="auto"/>
              <w:left w:val="nil"/>
              <w:bottom w:val="single" w:sz="4" w:space="0" w:color="auto"/>
              <w:right w:val="single" w:sz="4" w:space="0" w:color="auto"/>
            </w:tcBorders>
            <w:shd w:val="clear" w:color="auto" w:fill="auto"/>
            <w:hideMark/>
          </w:tcPr>
          <w:p w14:paraId="0BA3E106" w14:textId="762BEAA1" w:rsidR="00230D8D" w:rsidRPr="00EF4DB3" w:rsidRDefault="00230D8D" w:rsidP="00A742C8">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 xml:space="preserve">This is the absolute value of the assets </w:t>
            </w:r>
            <w:ins w:id="36" w:author="Author">
              <w:r w:rsidR="00D2680F">
                <w:rPr>
                  <w:rFonts w:ascii="Times New Roman" w:eastAsia="Times New Roman" w:hAnsi="Times New Roman" w:cs="Times New Roman"/>
                  <w:sz w:val="20"/>
                  <w:szCs w:val="20"/>
                  <w:lang w:val="en-GB" w:eastAsia="es-ES"/>
                </w:rPr>
                <w:t>sensitive</w:t>
              </w:r>
            </w:ins>
            <w:del w:id="37" w:author="Author">
              <w:r w:rsidRPr="00EF4DB3" w:rsidDel="00D2680F">
                <w:rPr>
                  <w:rFonts w:ascii="Times New Roman" w:eastAsia="Times New Roman" w:hAnsi="Times New Roman" w:cs="Times New Roman"/>
                  <w:sz w:val="20"/>
                  <w:szCs w:val="20"/>
                  <w:lang w:val="en-GB" w:eastAsia="es-ES"/>
                </w:rPr>
                <w:delText>subject</w:delText>
              </w:r>
            </w:del>
            <w:r w:rsidRPr="00EF4DB3">
              <w:rPr>
                <w:rFonts w:ascii="Times New Roman" w:eastAsia="Times New Roman" w:hAnsi="Times New Roman" w:cs="Times New Roman"/>
                <w:sz w:val="20"/>
                <w:szCs w:val="20"/>
                <w:lang w:val="en-GB" w:eastAsia="es-ES"/>
              </w:rPr>
              <w:t xml:space="preserve"> to non-life lapse risk, after the shock.</w:t>
            </w:r>
          </w:p>
          <w:p w14:paraId="28FC6D10" w14:textId="77777777" w:rsidR="00230D8D" w:rsidRPr="00EF4DB3" w:rsidRDefault="00230D8D" w:rsidP="00A742C8">
            <w:pPr>
              <w:spacing w:after="0" w:line="240" w:lineRule="auto"/>
              <w:rPr>
                <w:rFonts w:ascii="Times New Roman" w:eastAsia="Times New Roman" w:hAnsi="Times New Roman" w:cs="Times New Roman"/>
                <w:sz w:val="20"/>
                <w:szCs w:val="20"/>
                <w:lang w:val="en-GB" w:eastAsia="es-ES"/>
              </w:rPr>
            </w:pPr>
          </w:p>
          <w:p w14:paraId="3578EFB9" w14:textId="76F0B608" w:rsidR="00230D8D" w:rsidRPr="00EF4DB3" w:rsidRDefault="00230D8D" w:rsidP="00A742C8">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Recoverables from reinsurance and SPVs shall not be included in this cell.</w:t>
            </w:r>
          </w:p>
        </w:tc>
      </w:tr>
      <w:tr w:rsidR="00230D8D" w:rsidRPr="00EF4DB3" w14:paraId="48CC0A7B" w14:textId="77777777" w:rsidTr="00EF4DB3">
        <w:trPr>
          <w:trHeight w:val="1066"/>
        </w:trPr>
        <w:tc>
          <w:tcPr>
            <w:tcW w:w="1281" w:type="dxa"/>
            <w:tcBorders>
              <w:top w:val="nil"/>
              <w:left w:val="single" w:sz="4" w:space="0" w:color="auto"/>
              <w:bottom w:val="single" w:sz="4" w:space="0" w:color="auto"/>
              <w:right w:val="single" w:sz="4" w:space="0" w:color="auto"/>
            </w:tcBorders>
            <w:shd w:val="clear" w:color="auto" w:fill="auto"/>
          </w:tcPr>
          <w:p w14:paraId="2618D453" w14:textId="1F69ADA7" w:rsidR="00230D8D" w:rsidRPr="00EF4DB3" w:rsidRDefault="00230D8D" w:rsidP="00A742C8">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R0</w:t>
            </w:r>
            <w:r w:rsidR="001E7AFF" w:rsidRPr="00EF4DB3">
              <w:rPr>
                <w:rFonts w:ascii="Times New Roman" w:eastAsia="Times New Roman" w:hAnsi="Times New Roman" w:cs="Times New Roman"/>
                <w:sz w:val="20"/>
                <w:szCs w:val="20"/>
                <w:lang w:val="en-GB" w:eastAsia="es-ES"/>
              </w:rPr>
              <w:t>4</w:t>
            </w:r>
            <w:r w:rsidRPr="00EF4DB3">
              <w:rPr>
                <w:rFonts w:ascii="Times New Roman" w:eastAsia="Times New Roman" w:hAnsi="Times New Roman" w:cs="Times New Roman"/>
                <w:sz w:val="20"/>
                <w:szCs w:val="20"/>
                <w:lang w:val="en-GB" w:eastAsia="es-ES"/>
              </w:rPr>
              <w:t>00/C01</w:t>
            </w:r>
            <w:r w:rsidR="001E7AFF" w:rsidRPr="00EF4DB3">
              <w:rPr>
                <w:rFonts w:ascii="Times New Roman" w:eastAsia="Times New Roman" w:hAnsi="Times New Roman" w:cs="Times New Roman"/>
                <w:sz w:val="20"/>
                <w:szCs w:val="20"/>
                <w:lang w:val="en-GB" w:eastAsia="es-ES"/>
              </w:rPr>
              <w:t>4</w:t>
            </w:r>
            <w:r w:rsidRPr="00EF4DB3">
              <w:rPr>
                <w:rFonts w:ascii="Times New Roman" w:eastAsia="Times New Roman" w:hAnsi="Times New Roman" w:cs="Times New Roman"/>
                <w:sz w:val="20"/>
                <w:szCs w:val="20"/>
                <w:lang w:val="en-GB" w:eastAsia="es-ES"/>
              </w:rPr>
              <w:t>0</w:t>
            </w:r>
          </w:p>
          <w:p w14:paraId="60569094" w14:textId="2196375D" w:rsidR="00230D8D" w:rsidRPr="00EF4DB3" w:rsidRDefault="00230D8D" w:rsidP="00A742C8">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(B15A)</w:t>
            </w:r>
          </w:p>
        </w:tc>
        <w:tc>
          <w:tcPr>
            <w:tcW w:w="2317" w:type="dxa"/>
            <w:tcBorders>
              <w:top w:val="nil"/>
              <w:left w:val="nil"/>
              <w:bottom w:val="single" w:sz="4" w:space="0" w:color="auto"/>
              <w:right w:val="single" w:sz="4" w:space="0" w:color="auto"/>
            </w:tcBorders>
            <w:shd w:val="clear" w:color="auto" w:fill="auto"/>
            <w:hideMark/>
          </w:tcPr>
          <w:p w14:paraId="73F56996" w14:textId="77777777" w:rsidR="00230D8D" w:rsidRPr="00EF4DB3" w:rsidRDefault="00230D8D" w:rsidP="00A742C8">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 xml:space="preserve">Absolute values after shock – Liabilities – Non-life underwriting risk - Lapse risk </w:t>
            </w:r>
          </w:p>
        </w:tc>
        <w:tc>
          <w:tcPr>
            <w:tcW w:w="5763" w:type="dxa"/>
            <w:tcBorders>
              <w:top w:val="nil"/>
              <w:left w:val="nil"/>
              <w:bottom w:val="single" w:sz="4" w:space="0" w:color="auto"/>
              <w:right w:val="single" w:sz="4" w:space="0" w:color="auto"/>
            </w:tcBorders>
            <w:shd w:val="clear" w:color="auto" w:fill="auto"/>
            <w:hideMark/>
          </w:tcPr>
          <w:p w14:paraId="593CECFA" w14:textId="44C8F03D" w:rsidR="00230D8D" w:rsidRPr="00EF4DB3" w:rsidRDefault="00230D8D" w:rsidP="00A742C8">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 xml:space="preserve">This is the absolute value of the liabilities </w:t>
            </w:r>
            <w:ins w:id="38" w:author="Author">
              <w:r w:rsidR="00D2680F">
                <w:rPr>
                  <w:rFonts w:ascii="Times New Roman" w:eastAsia="Times New Roman" w:hAnsi="Times New Roman" w:cs="Times New Roman"/>
                  <w:sz w:val="20"/>
                  <w:szCs w:val="20"/>
                  <w:lang w:val="en-GB" w:eastAsia="es-ES"/>
                </w:rPr>
                <w:t>sensitive</w:t>
              </w:r>
            </w:ins>
            <w:del w:id="39" w:author="Author">
              <w:r w:rsidRPr="00EF4DB3" w:rsidDel="00D2680F">
                <w:rPr>
                  <w:rFonts w:ascii="Times New Roman" w:eastAsia="Times New Roman" w:hAnsi="Times New Roman" w:cs="Times New Roman"/>
                  <w:sz w:val="20"/>
                  <w:szCs w:val="20"/>
                  <w:lang w:val="en-GB" w:eastAsia="es-ES"/>
                </w:rPr>
                <w:delText>subject</w:delText>
              </w:r>
            </w:del>
            <w:r w:rsidRPr="00EF4DB3">
              <w:rPr>
                <w:rFonts w:ascii="Times New Roman" w:eastAsia="Times New Roman" w:hAnsi="Times New Roman" w:cs="Times New Roman"/>
                <w:sz w:val="20"/>
                <w:szCs w:val="20"/>
                <w:lang w:val="en-GB" w:eastAsia="es-ES"/>
              </w:rPr>
              <w:t xml:space="preserve"> to non-life lapse risk, after the shock.</w:t>
            </w:r>
          </w:p>
          <w:p w14:paraId="115C0A0A" w14:textId="77777777" w:rsidR="00230D8D" w:rsidRPr="00EF4DB3" w:rsidRDefault="00230D8D" w:rsidP="00A742C8">
            <w:pPr>
              <w:spacing w:after="0" w:line="240" w:lineRule="auto"/>
              <w:rPr>
                <w:rFonts w:ascii="Times New Roman" w:eastAsia="Times New Roman" w:hAnsi="Times New Roman" w:cs="Times New Roman"/>
                <w:sz w:val="20"/>
                <w:szCs w:val="20"/>
                <w:lang w:val="en-GB" w:eastAsia="es-ES"/>
              </w:rPr>
            </w:pPr>
          </w:p>
          <w:p w14:paraId="28E087F2" w14:textId="12F9E599" w:rsidR="00230D8D" w:rsidRPr="00EF4DB3" w:rsidRDefault="00230D8D" w:rsidP="00A742C8">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The amount of TP shall be net of reinsurance and SPV recoverables.</w:t>
            </w:r>
          </w:p>
        </w:tc>
      </w:tr>
      <w:tr w:rsidR="00230D8D" w:rsidRPr="00EF4DB3" w14:paraId="4F9EBE84" w14:textId="77777777" w:rsidTr="00EF4DB3">
        <w:trPr>
          <w:trHeight w:val="1080"/>
        </w:trPr>
        <w:tc>
          <w:tcPr>
            <w:tcW w:w="1281" w:type="dxa"/>
            <w:tcBorders>
              <w:top w:val="nil"/>
              <w:left w:val="single" w:sz="4" w:space="0" w:color="auto"/>
              <w:bottom w:val="single" w:sz="4" w:space="0" w:color="auto"/>
              <w:right w:val="single" w:sz="4" w:space="0" w:color="auto"/>
            </w:tcBorders>
            <w:shd w:val="clear" w:color="auto" w:fill="auto"/>
          </w:tcPr>
          <w:p w14:paraId="1AD6C201" w14:textId="6A30344C" w:rsidR="00230D8D" w:rsidRPr="00EF4DB3" w:rsidRDefault="00230D8D" w:rsidP="00A742C8">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R0</w:t>
            </w:r>
            <w:r w:rsidR="001E7AFF" w:rsidRPr="00EF4DB3">
              <w:rPr>
                <w:rFonts w:ascii="Times New Roman" w:eastAsia="Times New Roman" w:hAnsi="Times New Roman" w:cs="Times New Roman"/>
                <w:sz w:val="20"/>
                <w:szCs w:val="20"/>
                <w:lang w:val="en-GB" w:eastAsia="es-ES"/>
              </w:rPr>
              <w:t>4</w:t>
            </w:r>
            <w:r w:rsidRPr="00EF4DB3">
              <w:rPr>
                <w:rFonts w:ascii="Times New Roman" w:eastAsia="Times New Roman" w:hAnsi="Times New Roman" w:cs="Times New Roman"/>
                <w:sz w:val="20"/>
                <w:szCs w:val="20"/>
                <w:lang w:val="en-GB" w:eastAsia="es-ES"/>
              </w:rPr>
              <w:t>00/C01</w:t>
            </w:r>
            <w:r w:rsidR="001E7AFF" w:rsidRPr="00EF4DB3">
              <w:rPr>
                <w:rFonts w:ascii="Times New Roman" w:eastAsia="Times New Roman" w:hAnsi="Times New Roman" w:cs="Times New Roman"/>
                <w:sz w:val="20"/>
                <w:szCs w:val="20"/>
                <w:lang w:val="en-GB" w:eastAsia="es-ES"/>
              </w:rPr>
              <w:t>5</w:t>
            </w:r>
            <w:r w:rsidRPr="00EF4DB3">
              <w:rPr>
                <w:rFonts w:ascii="Times New Roman" w:eastAsia="Times New Roman" w:hAnsi="Times New Roman" w:cs="Times New Roman"/>
                <w:sz w:val="20"/>
                <w:szCs w:val="20"/>
                <w:lang w:val="en-GB" w:eastAsia="es-ES"/>
              </w:rPr>
              <w:t>0</w:t>
            </w:r>
          </w:p>
          <w:p w14:paraId="30A53D74" w14:textId="3BDD6453" w:rsidR="00230D8D" w:rsidRPr="00EF4DB3" w:rsidRDefault="00230D8D" w:rsidP="00A742C8">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(C15)</w:t>
            </w:r>
          </w:p>
        </w:tc>
        <w:tc>
          <w:tcPr>
            <w:tcW w:w="2317" w:type="dxa"/>
            <w:tcBorders>
              <w:top w:val="nil"/>
              <w:left w:val="single" w:sz="4" w:space="0" w:color="auto"/>
              <w:bottom w:val="single" w:sz="4" w:space="0" w:color="auto"/>
              <w:right w:val="single" w:sz="4" w:space="0" w:color="auto"/>
            </w:tcBorders>
            <w:shd w:val="clear" w:color="auto" w:fill="auto"/>
            <w:hideMark/>
          </w:tcPr>
          <w:p w14:paraId="4E335A30" w14:textId="56533F1E" w:rsidR="00230D8D" w:rsidRPr="00EF4DB3" w:rsidRDefault="00230D8D" w:rsidP="00A742C8">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 xml:space="preserve">Solvency capital requirement - Non-life underwriting risk - Lapse risk </w:t>
            </w:r>
          </w:p>
        </w:tc>
        <w:tc>
          <w:tcPr>
            <w:tcW w:w="5763" w:type="dxa"/>
            <w:tcBorders>
              <w:top w:val="single" w:sz="4" w:space="0" w:color="auto"/>
              <w:left w:val="nil"/>
              <w:bottom w:val="single" w:sz="4" w:space="0" w:color="auto"/>
              <w:right w:val="single" w:sz="4" w:space="0" w:color="auto"/>
            </w:tcBorders>
            <w:shd w:val="clear" w:color="auto" w:fill="auto"/>
            <w:hideMark/>
          </w:tcPr>
          <w:p w14:paraId="2317D57B" w14:textId="458483DF" w:rsidR="00230D8D" w:rsidRPr="00EF4DB3" w:rsidRDefault="00230D8D" w:rsidP="00A742C8">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This is the capital charge for non-life underwriting lapse risk.</w:t>
            </w:r>
          </w:p>
          <w:p w14:paraId="646594B1" w14:textId="77777777" w:rsidR="00230D8D" w:rsidRPr="00EF4DB3" w:rsidRDefault="00230D8D" w:rsidP="00A742C8">
            <w:pPr>
              <w:spacing w:after="0" w:line="240" w:lineRule="auto"/>
              <w:rPr>
                <w:rFonts w:ascii="Times New Roman" w:eastAsia="Times New Roman" w:hAnsi="Times New Roman" w:cs="Times New Roman"/>
                <w:sz w:val="20"/>
                <w:szCs w:val="20"/>
                <w:lang w:val="en-GB" w:eastAsia="es-ES"/>
              </w:rPr>
            </w:pPr>
          </w:p>
          <w:p w14:paraId="252D22DA" w14:textId="423BDF6C" w:rsidR="00230D8D" w:rsidRPr="00EF4DB3" w:rsidRDefault="00230D8D" w:rsidP="00A742C8">
            <w:pPr>
              <w:spacing w:after="0" w:line="240" w:lineRule="auto"/>
              <w:rPr>
                <w:rFonts w:ascii="Times New Roman" w:eastAsia="Times New Roman" w:hAnsi="Times New Roman" w:cs="Times New Roman"/>
                <w:sz w:val="20"/>
                <w:szCs w:val="20"/>
                <w:lang w:val="en-GB" w:eastAsia="es-ES"/>
              </w:rPr>
            </w:pPr>
          </w:p>
        </w:tc>
      </w:tr>
      <w:tr w:rsidR="00A14111" w:rsidRPr="00EF4DB3" w14:paraId="02FFF8E5" w14:textId="77777777" w:rsidTr="00893770">
        <w:trPr>
          <w:trHeight w:val="285"/>
          <w:ins w:id="40" w:author="Author"/>
        </w:trPr>
        <w:tc>
          <w:tcPr>
            <w:tcW w:w="9361" w:type="dxa"/>
            <w:gridSpan w:val="3"/>
            <w:tcBorders>
              <w:top w:val="single" w:sz="4" w:space="0" w:color="auto"/>
              <w:left w:val="single" w:sz="4" w:space="0" w:color="auto"/>
              <w:bottom w:val="single" w:sz="4" w:space="0" w:color="auto"/>
              <w:right w:val="single" w:sz="4" w:space="0" w:color="auto"/>
            </w:tcBorders>
            <w:shd w:val="clear" w:color="auto" w:fill="auto"/>
          </w:tcPr>
          <w:p w14:paraId="1425A38C" w14:textId="21C3FBFB" w:rsidR="00A14111" w:rsidRPr="00EF4DB3" w:rsidRDefault="00A14111" w:rsidP="00A742C8">
            <w:pPr>
              <w:spacing w:after="0" w:line="240" w:lineRule="auto"/>
              <w:rPr>
                <w:ins w:id="41" w:author="Author"/>
                <w:rFonts w:ascii="Times New Roman" w:eastAsia="Times New Roman" w:hAnsi="Times New Roman" w:cs="Times New Roman"/>
                <w:sz w:val="20"/>
                <w:szCs w:val="20"/>
                <w:lang w:val="en-GB" w:eastAsia="es-ES"/>
              </w:rPr>
            </w:pPr>
            <w:ins w:id="42" w:author="Author">
              <w:r w:rsidRPr="00EF6A47">
                <w:rPr>
                  <w:rFonts w:ascii="Times New Roman" w:hAnsi="Times New Roman" w:cs="Times New Roman"/>
                  <w:b/>
                  <w:sz w:val="20"/>
                  <w:szCs w:val="20"/>
                  <w:lang w:val="en-GB"/>
                </w:rPr>
                <w:t>Non-life catastrophe risk</w:t>
              </w:r>
            </w:ins>
          </w:p>
        </w:tc>
      </w:tr>
      <w:tr w:rsidR="00230D8D" w:rsidRPr="00EF4DB3" w14:paraId="75A0EDBD" w14:textId="77777777" w:rsidTr="00EF4DB3">
        <w:trPr>
          <w:trHeight w:val="285"/>
        </w:trPr>
        <w:tc>
          <w:tcPr>
            <w:tcW w:w="1281" w:type="dxa"/>
            <w:vMerge w:val="restart"/>
            <w:tcBorders>
              <w:top w:val="single" w:sz="4" w:space="0" w:color="auto"/>
              <w:left w:val="single" w:sz="4" w:space="0" w:color="auto"/>
              <w:bottom w:val="single" w:sz="4" w:space="0" w:color="auto"/>
              <w:right w:val="single" w:sz="4" w:space="0" w:color="auto"/>
            </w:tcBorders>
            <w:shd w:val="clear" w:color="auto" w:fill="auto"/>
          </w:tcPr>
          <w:p w14:paraId="375E9454" w14:textId="49C33E17" w:rsidR="00230D8D" w:rsidRPr="00EF4DB3" w:rsidRDefault="00230D8D" w:rsidP="00A742C8">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R0</w:t>
            </w:r>
            <w:r w:rsidR="001E7AFF" w:rsidRPr="00EF4DB3">
              <w:rPr>
                <w:rFonts w:ascii="Times New Roman" w:eastAsia="Times New Roman" w:hAnsi="Times New Roman" w:cs="Times New Roman"/>
                <w:sz w:val="20"/>
                <w:szCs w:val="20"/>
                <w:lang w:val="en-GB" w:eastAsia="es-ES"/>
              </w:rPr>
              <w:t>5</w:t>
            </w:r>
            <w:r w:rsidRPr="00EF4DB3">
              <w:rPr>
                <w:rFonts w:ascii="Times New Roman" w:eastAsia="Times New Roman" w:hAnsi="Times New Roman" w:cs="Times New Roman"/>
                <w:sz w:val="20"/>
                <w:szCs w:val="20"/>
                <w:lang w:val="en-GB" w:eastAsia="es-ES"/>
              </w:rPr>
              <w:t>00/C01</w:t>
            </w:r>
            <w:r w:rsidR="001E7AFF" w:rsidRPr="00EF4DB3">
              <w:rPr>
                <w:rFonts w:ascii="Times New Roman" w:eastAsia="Times New Roman" w:hAnsi="Times New Roman" w:cs="Times New Roman"/>
                <w:sz w:val="20"/>
                <w:szCs w:val="20"/>
                <w:lang w:val="en-GB" w:eastAsia="es-ES"/>
              </w:rPr>
              <w:t>6</w:t>
            </w:r>
            <w:r w:rsidRPr="00EF4DB3">
              <w:rPr>
                <w:rFonts w:ascii="Times New Roman" w:eastAsia="Times New Roman" w:hAnsi="Times New Roman" w:cs="Times New Roman"/>
                <w:sz w:val="20"/>
                <w:szCs w:val="20"/>
                <w:lang w:val="en-GB" w:eastAsia="es-ES"/>
              </w:rPr>
              <w:t>0</w:t>
            </w:r>
          </w:p>
          <w:p w14:paraId="6A0D5D16" w14:textId="426D1BA1" w:rsidR="00230D8D" w:rsidRPr="00EF4DB3" w:rsidRDefault="00230D8D" w:rsidP="00A742C8">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(A16)</w:t>
            </w:r>
          </w:p>
        </w:tc>
        <w:tc>
          <w:tcPr>
            <w:tcW w:w="2317"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1DB91785" w14:textId="2D95CB9D" w:rsidR="00230D8D" w:rsidRPr="00EF4DB3" w:rsidRDefault="00230D8D" w:rsidP="00A742C8">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Capital requirement for non–life catastrophe risk</w:t>
            </w:r>
          </w:p>
        </w:tc>
        <w:tc>
          <w:tcPr>
            <w:tcW w:w="5763" w:type="dxa"/>
            <w:tcBorders>
              <w:top w:val="single" w:sz="4" w:space="0" w:color="auto"/>
              <w:left w:val="nil"/>
              <w:bottom w:val="nil"/>
              <w:right w:val="single" w:sz="4" w:space="0" w:color="auto"/>
            </w:tcBorders>
            <w:shd w:val="clear" w:color="auto" w:fill="auto"/>
            <w:hideMark/>
          </w:tcPr>
          <w:p w14:paraId="60C80CD3" w14:textId="66B1001A" w:rsidR="00230D8D" w:rsidRPr="00EF4DB3" w:rsidRDefault="00230D8D" w:rsidP="00A742C8">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 xml:space="preserve">This is the total non-life catastrophe risk capital requirement.  </w:t>
            </w:r>
          </w:p>
        </w:tc>
      </w:tr>
      <w:tr w:rsidR="00230D8D" w:rsidRPr="00EF4DB3" w14:paraId="24E268CF" w14:textId="77777777" w:rsidTr="00EF4DB3">
        <w:trPr>
          <w:trHeight w:val="465"/>
        </w:trPr>
        <w:tc>
          <w:tcPr>
            <w:tcW w:w="1281" w:type="dxa"/>
            <w:vMerge/>
            <w:tcBorders>
              <w:top w:val="single" w:sz="4" w:space="0" w:color="auto"/>
              <w:left w:val="single" w:sz="4" w:space="0" w:color="auto"/>
              <w:bottom w:val="single" w:sz="4" w:space="0" w:color="auto"/>
              <w:right w:val="single" w:sz="4" w:space="0" w:color="auto"/>
            </w:tcBorders>
            <w:vAlign w:val="center"/>
          </w:tcPr>
          <w:p w14:paraId="39CD6BDD" w14:textId="77777777" w:rsidR="00230D8D" w:rsidRPr="00EF4DB3" w:rsidRDefault="00230D8D" w:rsidP="00A742C8">
            <w:pPr>
              <w:spacing w:after="0" w:line="240" w:lineRule="auto"/>
              <w:rPr>
                <w:rFonts w:ascii="Times New Roman" w:eastAsia="Times New Roman" w:hAnsi="Times New Roman" w:cs="Times New Roman"/>
                <w:sz w:val="20"/>
                <w:szCs w:val="20"/>
                <w:lang w:val="en-GB" w:eastAsia="es-ES"/>
              </w:rPr>
            </w:pPr>
          </w:p>
        </w:tc>
        <w:tc>
          <w:tcPr>
            <w:tcW w:w="2317" w:type="dxa"/>
            <w:vMerge/>
            <w:tcBorders>
              <w:top w:val="single" w:sz="4" w:space="0" w:color="auto"/>
              <w:left w:val="single" w:sz="4" w:space="0" w:color="auto"/>
              <w:bottom w:val="single" w:sz="4" w:space="0" w:color="auto"/>
              <w:right w:val="single" w:sz="4" w:space="0" w:color="auto"/>
            </w:tcBorders>
            <w:vAlign w:val="center"/>
            <w:hideMark/>
          </w:tcPr>
          <w:p w14:paraId="18AFCF09" w14:textId="77777777" w:rsidR="00230D8D" w:rsidRPr="00EF4DB3" w:rsidRDefault="00230D8D" w:rsidP="00A742C8">
            <w:pPr>
              <w:spacing w:after="0" w:line="240" w:lineRule="auto"/>
              <w:rPr>
                <w:rFonts w:ascii="Times New Roman" w:eastAsia="Times New Roman" w:hAnsi="Times New Roman" w:cs="Times New Roman"/>
                <w:sz w:val="20"/>
                <w:szCs w:val="20"/>
                <w:lang w:val="en-GB" w:eastAsia="es-ES"/>
              </w:rPr>
            </w:pPr>
          </w:p>
        </w:tc>
        <w:tc>
          <w:tcPr>
            <w:tcW w:w="5763" w:type="dxa"/>
            <w:tcBorders>
              <w:top w:val="nil"/>
              <w:left w:val="nil"/>
              <w:bottom w:val="single" w:sz="4" w:space="0" w:color="auto"/>
              <w:right w:val="single" w:sz="4" w:space="0" w:color="auto"/>
            </w:tcBorders>
            <w:shd w:val="clear" w:color="auto" w:fill="auto"/>
            <w:hideMark/>
          </w:tcPr>
          <w:p w14:paraId="2BA64644" w14:textId="51583605" w:rsidR="00230D8D" w:rsidRPr="00EF4DB3" w:rsidRDefault="00230D8D" w:rsidP="00230D8D">
            <w:pPr>
              <w:spacing w:after="0" w:line="240" w:lineRule="auto"/>
              <w:rPr>
                <w:rFonts w:ascii="Times New Roman" w:eastAsia="Times New Roman" w:hAnsi="Times New Roman" w:cs="Times New Roman"/>
                <w:sz w:val="20"/>
                <w:szCs w:val="20"/>
                <w:lang w:val="en-GB" w:eastAsia="es-ES"/>
              </w:rPr>
            </w:pPr>
          </w:p>
        </w:tc>
      </w:tr>
      <w:tr w:rsidR="00A14111" w:rsidRPr="00EF4DB3" w14:paraId="3918DB84" w14:textId="77777777" w:rsidTr="00FE7B49">
        <w:tblPrEx>
          <w:tblW w:w="9361" w:type="dxa"/>
          <w:tblInd w:w="70" w:type="dxa"/>
          <w:tblCellMar>
            <w:left w:w="70" w:type="dxa"/>
            <w:right w:w="70" w:type="dxa"/>
          </w:tblCellMar>
          <w:tblPrExChange w:id="43" w:author="Author">
            <w:tblPrEx>
              <w:tblW w:w="9361" w:type="dxa"/>
              <w:tblInd w:w="70" w:type="dxa"/>
              <w:tblCellMar>
                <w:left w:w="70" w:type="dxa"/>
                <w:right w:w="70" w:type="dxa"/>
              </w:tblCellMar>
            </w:tblPrEx>
          </w:tblPrExChange>
        </w:tblPrEx>
        <w:trPr>
          <w:trHeight w:val="280"/>
          <w:ins w:id="44" w:author="Author"/>
          <w:trPrChange w:id="45" w:author="Author">
            <w:trPr>
              <w:gridAfter w:val="0"/>
              <w:trHeight w:val="855"/>
            </w:trPr>
          </w:trPrChange>
        </w:trPr>
        <w:tc>
          <w:tcPr>
            <w:tcW w:w="9361" w:type="dxa"/>
            <w:gridSpan w:val="3"/>
            <w:tcBorders>
              <w:top w:val="nil"/>
              <w:left w:val="single" w:sz="4" w:space="0" w:color="auto"/>
              <w:bottom w:val="single" w:sz="4" w:space="0" w:color="auto"/>
              <w:right w:val="single" w:sz="4" w:space="0" w:color="auto"/>
            </w:tcBorders>
            <w:shd w:val="clear" w:color="auto" w:fill="auto"/>
            <w:tcPrChange w:id="46" w:author="Author">
              <w:tcPr>
                <w:tcW w:w="9361" w:type="dxa"/>
                <w:gridSpan w:val="4"/>
                <w:tcBorders>
                  <w:top w:val="nil"/>
                  <w:left w:val="single" w:sz="4" w:space="0" w:color="auto"/>
                  <w:bottom w:val="single" w:sz="4" w:space="0" w:color="auto"/>
                  <w:right w:val="single" w:sz="4" w:space="0" w:color="auto"/>
                </w:tcBorders>
                <w:shd w:val="clear" w:color="auto" w:fill="auto"/>
              </w:tcPr>
            </w:tcPrChange>
          </w:tcPr>
          <w:p w14:paraId="767D1EF0" w14:textId="16C44F89" w:rsidR="00A14111" w:rsidRPr="00EF4DB3" w:rsidRDefault="00A14111" w:rsidP="00A742C8">
            <w:pPr>
              <w:spacing w:after="0" w:line="240" w:lineRule="auto"/>
              <w:rPr>
                <w:ins w:id="47" w:author="Author"/>
                <w:rFonts w:ascii="Times New Roman" w:eastAsia="Times New Roman" w:hAnsi="Times New Roman" w:cs="Times New Roman"/>
                <w:sz w:val="20"/>
                <w:szCs w:val="20"/>
                <w:lang w:val="en-GB" w:eastAsia="es-ES"/>
              </w:rPr>
            </w:pPr>
            <w:ins w:id="48" w:author="Author">
              <w:r w:rsidRPr="00A14111">
                <w:rPr>
                  <w:rFonts w:ascii="Times New Roman" w:eastAsia="Calibri" w:hAnsi="Times New Roman" w:cs="Times New Roman"/>
                  <w:b/>
                  <w:sz w:val="20"/>
                  <w:szCs w:val="20"/>
                  <w:lang w:val="en-GB"/>
                </w:rPr>
                <w:t>Total non-life underwriting risk</w:t>
              </w:r>
            </w:ins>
          </w:p>
        </w:tc>
      </w:tr>
      <w:tr w:rsidR="00230D8D" w:rsidRPr="00EF4DB3" w14:paraId="4730FCB6" w14:textId="77777777" w:rsidTr="00EF4DB3">
        <w:trPr>
          <w:trHeight w:val="855"/>
        </w:trPr>
        <w:tc>
          <w:tcPr>
            <w:tcW w:w="1281" w:type="dxa"/>
            <w:vMerge w:val="restart"/>
            <w:tcBorders>
              <w:top w:val="nil"/>
              <w:left w:val="single" w:sz="4" w:space="0" w:color="auto"/>
              <w:bottom w:val="single" w:sz="4" w:space="0" w:color="auto"/>
              <w:right w:val="single" w:sz="4" w:space="0" w:color="auto"/>
            </w:tcBorders>
            <w:shd w:val="clear" w:color="auto" w:fill="auto"/>
          </w:tcPr>
          <w:p w14:paraId="6EC9C368" w14:textId="5532DC6D" w:rsidR="00230D8D" w:rsidRPr="00EF4DB3" w:rsidRDefault="00230D8D" w:rsidP="00A742C8">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R0</w:t>
            </w:r>
            <w:r w:rsidR="001D3EC6" w:rsidRPr="00EF4DB3">
              <w:rPr>
                <w:rFonts w:ascii="Times New Roman" w:eastAsia="Times New Roman" w:hAnsi="Times New Roman" w:cs="Times New Roman"/>
                <w:sz w:val="20"/>
                <w:szCs w:val="20"/>
                <w:lang w:val="en-GB" w:eastAsia="es-ES"/>
              </w:rPr>
              <w:t>6</w:t>
            </w:r>
            <w:r w:rsidRPr="00EF4DB3">
              <w:rPr>
                <w:rFonts w:ascii="Times New Roman" w:eastAsia="Times New Roman" w:hAnsi="Times New Roman" w:cs="Times New Roman"/>
                <w:sz w:val="20"/>
                <w:szCs w:val="20"/>
                <w:lang w:val="en-GB" w:eastAsia="es-ES"/>
              </w:rPr>
              <w:t>00/C01</w:t>
            </w:r>
            <w:r w:rsidR="001E7AFF" w:rsidRPr="00EF4DB3">
              <w:rPr>
                <w:rFonts w:ascii="Times New Roman" w:eastAsia="Times New Roman" w:hAnsi="Times New Roman" w:cs="Times New Roman"/>
                <w:sz w:val="20"/>
                <w:szCs w:val="20"/>
                <w:lang w:val="en-GB" w:eastAsia="es-ES"/>
              </w:rPr>
              <w:t>6</w:t>
            </w:r>
            <w:r w:rsidRPr="00EF4DB3">
              <w:rPr>
                <w:rFonts w:ascii="Times New Roman" w:eastAsia="Times New Roman" w:hAnsi="Times New Roman" w:cs="Times New Roman"/>
                <w:sz w:val="20"/>
                <w:szCs w:val="20"/>
                <w:lang w:val="en-GB" w:eastAsia="es-ES"/>
              </w:rPr>
              <w:t>0</w:t>
            </w:r>
          </w:p>
          <w:p w14:paraId="35131D63" w14:textId="4D5A5767" w:rsidR="00230D8D" w:rsidRPr="00EF4DB3" w:rsidRDefault="00230D8D" w:rsidP="00A742C8">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(A17)</w:t>
            </w:r>
          </w:p>
        </w:tc>
        <w:tc>
          <w:tcPr>
            <w:tcW w:w="2317" w:type="dxa"/>
            <w:vMerge w:val="restart"/>
            <w:tcBorders>
              <w:top w:val="nil"/>
              <w:left w:val="single" w:sz="4" w:space="0" w:color="auto"/>
              <w:bottom w:val="single" w:sz="4" w:space="0" w:color="auto"/>
              <w:right w:val="single" w:sz="4" w:space="0" w:color="auto"/>
            </w:tcBorders>
            <w:shd w:val="clear" w:color="auto" w:fill="auto"/>
            <w:hideMark/>
          </w:tcPr>
          <w:p w14:paraId="395B1BF5" w14:textId="5E3D72AB" w:rsidR="00230D8D" w:rsidRPr="00EF4DB3" w:rsidRDefault="00230D8D" w:rsidP="00A742C8">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Diversification within non-life underwriting risk module</w:t>
            </w:r>
          </w:p>
        </w:tc>
        <w:tc>
          <w:tcPr>
            <w:tcW w:w="5763" w:type="dxa"/>
            <w:tcBorders>
              <w:top w:val="nil"/>
              <w:left w:val="nil"/>
              <w:bottom w:val="nil"/>
              <w:right w:val="single" w:sz="4" w:space="0" w:color="auto"/>
            </w:tcBorders>
            <w:shd w:val="clear" w:color="auto" w:fill="auto"/>
            <w:hideMark/>
          </w:tcPr>
          <w:p w14:paraId="26E063E4" w14:textId="77777777" w:rsidR="00230D8D" w:rsidRPr="00EF4DB3" w:rsidRDefault="00230D8D" w:rsidP="00A742C8">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This is the diversification effect within the non-life underwriting risk sub-module as a result of the aggregation of the capital requirements premium and reserve risk, catastrophe risk and lapse risk.</w:t>
            </w:r>
          </w:p>
          <w:p w14:paraId="0964EAD0" w14:textId="77777777" w:rsidR="001D3EC6" w:rsidRPr="00EF4DB3" w:rsidRDefault="001D3EC6" w:rsidP="001D3EC6">
            <w:pPr>
              <w:spacing w:after="0" w:line="240" w:lineRule="auto"/>
              <w:rPr>
                <w:rFonts w:ascii="Times New Roman" w:eastAsia="Times New Roman" w:hAnsi="Times New Roman" w:cs="Times New Roman"/>
                <w:sz w:val="20"/>
                <w:szCs w:val="20"/>
                <w:lang w:val="en-GB" w:eastAsia="es-ES"/>
              </w:rPr>
            </w:pPr>
          </w:p>
          <w:p w14:paraId="774C5A4C" w14:textId="34053A37" w:rsidR="001D3EC6" w:rsidRPr="00EF4DB3" w:rsidRDefault="001D3EC6">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Diversification shall be reported as a negative value</w:t>
            </w:r>
            <w:r w:rsidR="00CE3117" w:rsidRPr="00EF4DB3">
              <w:rPr>
                <w:rFonts w:ascii="Times New Roman" w:eastAsia="Times New Roman" w:hAnsi="Times New Roman" w:cs="Times New Roman"/>
                <w:sz w:val="20"/>
                <w:szCs w:val="20"/>
                <w:lang w:val="en-GB" w:eastAsia="es-ES"/>
              </w:rPr>
              <w:t xml:space="preserve"> if they reduce the capital requirement</w:t>
            </w:r>
            <w:r w:rsidRPr="00EF4DB3">
              <w:rPr>
                <w:rFonts w:ascii="Times New Roman" w:eastAsia="Times New Roman" w:hAnsi="Times New Roman" w:cs="Times New Roman"/>
                <w:sz w:val="20"/>
                <w:szCs w:val="20"/>
                <w:lang w:val="en-GB" w:eastAsia="es-ES"/>
              </w:rPr>
              <w:t>.</w:t>
            </w:r>
          </w:p>
        </w:tc>
      </w:tr>
      <w:tr w:rsidR="00230D8D" w:rsidRPr="00EF4DB3" w14:paraId="07FA61FA" w14:textId="77777777" w:rsidTr="00EF4DB3">
        <w:trPr>
          <w:trHeight w:val="236"/>
        </w:trPr>
        <w:tc>
          <w:tcPr>
            <w:tcW w:w="1281" w:type="dxa"/>
            <w:vMerge/>
            <w:tcBorders>
              <w:top w:val="nil"/>
              <w:left w:val="single" w:sz="4" w:space="0" w:color="auto"/>
              <w:bottom w:val="single" w:sz="4" w:space="0" w:color="auto"/>
              <w:right w:val="single" w:sz="4" w:space="0" w:color="auto"/>
            </w:tcBorders>
            <w:vAlign w:val="center"/>
          </w:tcPr>
          <w:p w14:paraId="3D5BA98F" w14:textId="77777777" w:rsidR="00230D8D" w:rsidRPr="00EF4DB3" w:rsidRDefault="00230D8D" w:rsidP="00A742C8">
            <w:pPr>
              <w:spacing w:after="0" w:line="240" w:lineRule="auto"/>
              <w:rPr>
                <w:rFonts w:ascii="Times New Roman" w:eastAsia="Times New Roman" w:hAnsi="Times New Roman" w:cs="Times New Roman"/>
                <w:sz w:val="20"/>
                <w:szCs w:val="20"/>
                <w:lang w:val="en-GB" w:eastAsia="es-ES"/>
              </w:rPr>
            </w:pPr>
          </w:p>
        </w:tc>
        <w:tc>
          <w:tcPr>
            <w:tcW w:w="2317" w:type="dxa"/>
            <w:vMerge/>
            <w:tcBorders>
              <w:top w:val="nil"/>
              <w:left w:val="single" w:sz="4" w:space="0" w:color="auto"/>
              <w:bottom w:val="single" w:sz="4" w:space="0" w:color="auto"/>
              <w:right w:val="single" w:sz="4" w:space="0" w:color="auto"/>
            </w:tcBorders>
            <w:vAlign w:val="center"/>
            <w:hideMark/>
          </w:tcPr>
          <w:p w14:paraId="0084ABD2" w14:textId="77777777" w:rsidR="00230D8D" w:rsidRPr="00EF4DB3" w:rsidRDefault="00230D8D" w:rsidP="00A742C8">
            <w:pPr>
              <w:spacing w:after="0" w:line="240" w:lineRule="auto"/>
              <w:rPr>
                <w:rFonts w:ascii="Times New Roman" w:eastAsia="Times New Roman" w:hAnsi="Times New Roman" w:cs="Times New Roman"/>
                <w:sz w:val="20"/>
                <w:szCs w:val="20"/>
                <w:lang w:val="en-GB" w:eastAsia="es-ES"/>
              </w:rPr>
            </w:pPr>
          </w:p>
        </w:tc>
        <w:tc>
          <w:tcPr>
            <w:tcW w:w="5763" w:type="dxa"/>
            <w:tcBorders>
              <w:top w:val="nil"/>
              <w:left w:val="nil"/>
              <w:bottom w:val="single" w:sz="4" w:space="0" w:color="auto"/>
              <w:right w:val="single" w:sz="4" w:space="0" w:color="auto"/>
            </w:tcBorders>
            <w:shd w:val="clear" w:color="auto" w:fill="auto"/>
            <w:hideMark/>
          </w:tcPr>
          <w:p w14:paraId="37606473" w14:textId="2952AC5B" w:rsidR="00230D8D" w:rsidRPr="00EF4DB3" w:rsidRDefault="00230D8D" w:rsidP="00DA6B1B">
            <w:pPr>
              <w:spacing w:after="0" w:line="240" w:lineRule="auto"/>
              <w:rPr>
                <w:rFonts w:ascii="Times New Roman" w:eastAsia="Times New Roman" w:hAnsi="Times New Roman" w:cs="Times New Roman"/>
                <w:sz w:val="20"/>
                <w:szCs w:val="20"/>
                <w:lang w:val="en-GB" w:eastAsia="es-ES"/>
              </w:rPr>
            </w:pPr>
          </w:p>
        </w:tc>
      </w:tr>
      <w:tr w:rsidR="00230D8D" w:rsidRPr="00EF4DB3" w14:paraId="0275FCB5" w14:textId="77777777" w:rsidTr="00EF4DB3">
        <w:trPr>
          <w:trHeight w:val="843"/>
        </w:trPr>
        <w:tc>
          <w:tcPr>
            <w:tcW w:w="1281" w:type="dxa"/>
            <w:tcBorders>
              <w:top w:val="nil"/>
              <w:left w:val="single" w:sz="4" w:space="0" w:color="auto"/>
              <w:bottom w:val="single" w:sz="4" w:space="0" w:color="auto"/>
              <w:right w:val="single" w:sz="4" w:space="0" w:color="auto"/>
            </w:tcBorders>
            <w:shd w:val="clear" w:color="auto" w:fill="auto"/>
          </w:tcPr>
          <w:p w14:paraId="1DD7F68B" w14:textId="7073FBD9" w:rsidR="00230D8D" w:rsidRPr="00EF4DB3" w:rsidRDefault="00230D8D" w:rsidP="00A742C8">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R</w:t>
            </w:r>
            <w:r w:rsidR="002B75B0" w:rsidRPr="00EF4DB3">
              <w:rPr>
                <w:rFonts w:ascii="Times New Roman" w:eastAsia="Times New Roman" w:hAnsi="Times New Roman" w:cs="Times New Roman"/>
                <w:sz w:val="20"/>
                <w:szCs w:val="20"/>
                <w:lang w:val="en-GB" w:eastAsia="es-ES"/>
              </w:rPr>
              <w:t>07</w:t>
            </w:r>
            <w:r w:rsidRPr="00EF4DB3">
              <w:rPr>
                <w:rFonts w:ascii="Times New Roman" w:eastAsia="Times New Roman" w:hAnsi="Times New Roman" w:cs="Times New Roman"/>
                <w:sz w:val="20"/>
                <w:szCs w:val="20"/>
                <w:lang w:val="en-GB" w:eastAsia="es-ES"/>
              </w:rPr>
              <w:t>00/C01</w:t>
            </w:r>
            <w:r w:rsidR="001E7AFF" w:rsidRPr="00EF4DB3">
              <w:rPr>
                <w:rFonts w:ascii="Times New Roman" w:eastAsia="Times New Roman" w:hAnsi="Times New Roman" w:cs="Times New Roman"/>
                <w:sz w:val="20"/>
                <w:szCs w:val="20"/>
                <w:lang w:val="en-GB" w:eastAsia="es-ES"/>
              </w:rPr>
              <w:t>6</w:t>
            </w:r>
            <w:r w:rsidRPr="00EF4DB3">
              <w:rPr>
                <w:rFonts w:ascii="Times New Roman" w:eastAsia="Times New Roman" w:hAnsi="Times New Roman" w:cs="Times New Roman"/>
                <w:sz w:val="20"/>
                <w:szCs w:val="20"/>
                <w:lang w:val="en-GB" w:eastAsia="es-ES"/>
              </w:rPr>
              <w:t>0</w:t>
            </w:r>
          </w:p>
          <w:p w14:paraId="4566C701" w14:textId="0119EA19" w:rsidR="00230D8D" w:rsidRPr="00EF4DB3" w:rsidRDefault="00230D8D" w:rsidP="00A742C8">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(A18)</w:t>
            </w:r>
          </w:p>
        </w:tc>
        <w:tc>
          <w:tcPr>
            <w:tcW w:w="2317" w:type="dxa"/>
            <w:tcBorders>
              <w:top w:val="nil"/>
              <w:left w:val="nil"/>
              <w:bottom w:val="single" w:sz="4" w:space="0" w:color="auto"/>
              <w:right w:val="single" w:sz="4" w:space="0" w:color="auto"/>
            </w:tcBorders>
            <w:shd w:val="clear" w:color="auto" w:fill="auto"/>
            <w:hideMark/>
          </w:tcPr>
          <w:p w14:paraId="12ED4B35" w14:textId="77777777" w:rsidR="00230D8D" w:rsidRPr="00EF4DB3" w:rsidRDefault="00230D8D" w:rsidP="00A742C8">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Total capital requirement for non-life underwriting risk</w:t>
            </w:r>
          </w:p>
        </w:tc>
        <w:tc>
          <w:tcPr>
            <w:tcW w:w="5763" w:type="dxa"/>
            <w:tcBorders>
              <w:top w:val="nil"/>
              <w:left w:val="nil"/>
              <w:bottom w:val="single" w:sz="4" w:space="0" w:color="auto"/>
              <w:right w:val="single" w:sz="4" w:space="0" w:color="auto"/>
            </w:tcBorders>
            <w:shd w:val="clear" w:color="000000" w:fill="FFFFFF"/>
            <w:hideMark/>
          </w:tcPr>
          <w:p w14:paraId="346ADB90" w14:textId="4C90F198" w:rsidR="00230D8D" w:rsidRPr="00EF4DB3" w:rsidRDefault="00230D8D">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 xml:space="preserve">This is the solvency capital requirement for non-life underwriting risk sub module.  </w:t>
            </w:r>
          </w:p>
        </w:tc>
      </w:tr>
    </w:tbl>
    <w:p w14:paraId="036C539F" w14:textId="77777777" w:rsidR="00641969" w:rsidRPr="00EF4DB3" w:rsidRDefault="00641969">
      <w:pPr>
        <w:rPr>
          <w:rFonts w:ascii="Times New Roman" w:hAnsi="Times New Roman" w:cs="Times New Roman"/>
          <w:sz w:val="20"/>
          <w:szCs w:val="20"/>
          <w:lang w:val="en-GB"/>
        </w:rPr>
      </w:pPr>
    </w:p>
    <w:sectPr w:rsidR="00641969" w:rsidRPr="00EF4DB3">
      <w:pgSz w:w="11906" w:h="16838"/>
      <w:pgMar w:top="1417" w:right="1701" w:bottom="1417" w:left="1701"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FCE2532"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Calibri Light">
    <w:altName w:val="Calibri"/>
    <w:charset w:val="00"/>
    <w:family w:val="swiss"/>
    <w:pitch w:val="variable"/>
    <w:sig w:usb0="00000001"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29A5C17"/>
    <w:multiLevelType w:val="hybridMultilevel"/>
    <w:tmpl w:val="2CC6F44E"/>
    <w:lvl w:ilvl="0" w:tplc="04070017">
      <w:start w:val="1"/>
      <w:numFmt w:val="lowerLetter"/>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
    <w:nsid w:val="783C644E"/>
    <w:multiLevelType w:val="hybridMultilevel"/>
    <w:tmpl w:val="7EDE7176"/>
    <w:lvl w:ilvl="0" w:tplc="29424798">
      <w:start w:val="1"/>
      <w:numFmt w:val="lowerLetter"/>
      <w:lvlText w:val="%1)"/>
      <w:lvlJc w:val="left"/>
      <w:pPr>
        <w:ind w:left="720" w:hanging="360"/>
      </w:pPr>
      <w:rPr>
        <w:rFonts w:ascii="Times New Roman" w:hAnsi="Times New Roman" w:hint="default"/>
        <w:b w:val="0"/>
        <w:i w:val="0"/>
        <w:caps w:val="0"/>
        <w:strike w:val="0"/>
        <w:dstrike w:val="0"/>
        <w:vanish w:val="0"/>
        <w:color w:val="auto"/>
        <w:sz w:val="18"/>
        <w:szCs w:val="24"/>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guel Caballero Perez">
    <w15:presenceInfo w15:providerId="AD" w15:userId="S-1-5-21-1777303039-597252131-130898220-1064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removePersonalInformation/>
  <w:removeDateAndTime/>
  <w:doNotDisplayPageBoundaries/>
  <w:trackRevisions/>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C24D79"/>
    <w:rsid w:val="0004265E"/>
    <w:rsid w:val="000B4807"/>
    <w:rsid w:val="00123538"/>
    <w:rsid w:val="00160E24"/>
    <w:rsid w:val="001D3EC6"/>
    <w:rsid w:val="001E7AFF"/>
    <w:rsid w:val="00230D8D"/>
    <w:rsid w:val="002B75B0"/>
    <w:rsid w:val="002C2245"/>
    <w:rsid w:val="0031064C"/>
    <w:rsid w:val="00310A7A"/>
    <w:rsid w:val="00334FBB"/>
    <w:rsid w:val="00376E66"/>
    <w:rsid w:val="00427684"/>
    <w:rsid w:val="00444685"/>
    <w:rsid w:val="004C19AB"/>
    <w:rsid w:val="004D3CA6"/>
    <w:rsid w:val="005677EA"/>
    <w:rsid w:val="00593F41"/>
    <w:rsid w:val="0063093A"/>
    <w:rsid w:val="00637FC0"/>
    <w:rsid w:val="00641969"/>
    <w:rsid w:val="00663E7A"/>
    <w:rsid w:val="006A1AA2"/>
    <w:rsid w:val="006C7C18"/>
    <w:rsid w:val="006D131E"/>
    <w:rsid w:val="00717935"/>
    <w:rsid w:val="00737077"/>
    <w:rsid w:val="00743749"/>
    <w:rsid w:val="007657AF"/>
    <w:rsid w:val="007A6C2C"/>
    <w:rsid w:val="007F09C5"/>
    <w:rsid w:val="008048D4"/>
    <w:rsid w:val="008135D9"/>
    <w:rsid w:val="008E11C7"/>
    <w:rsid w:val="00905E07"/>
    <w:rsid w:val="00981B98"/>
    <w:rsid w:val="00983653"/>
    <w:rsid w:val="009F4C8D"/>
    <w:rsid w:val="00A14111"/>
    <w:rsid w:val="00A742C8"/>
    <w:rsid w:val="00AA2C97"/>
    <w:rsid w:val="00AF1EAE"/>
    <w:rsid w:val="00B05C21"/>
    <w:rsid w:val="00B13D6C"/>
    <w:rsid w:val="00B17BA5"/>
    <w:rsid w:val="00B366FB"/>
    <w:rsid w:val="00B37A91"/>
    <w:rsid w:val="00BF0FF6"/>
    <w:rsid w:val="00C24D79"/>
    <w:rsid w:val="00C769FD"/>
    <w:rsid w:val="00CD0D7F"/>
    <w:rsid w:val="00CE3117"/>
    <w:rsid w:val="00D05DDB"/>
    <w:rsid w:val="00D2680F"/>
    <w:rsid w:val="00D574EC"/>
    <w:rsid w:val="00D94CDD"/>
    <w:rsid w:val="00DA6B1B"/>
    <w:rsid w:val="00E27121"/>
    <w:rsid w:val="00EF4DB3"/>
    <w:rsid w:val="00FB686A"/>
    <w:rsid w:val="00FE7B4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5E3B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1793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17935"/>
    <w:rPr>
      <w:rFonts w:ascii="Segoe UI" w:hAnsi="Segoe UI" w:cs="Segoe UI"/>
      <w:sz w:val="18"/>
      <w:szCs w:val="18"/>
    </w:rPr>
  </w:style>
  <w:style w:type="character" w:styleId="CommentReference">
    <w:name w:val="annotation reference"/>
    <w:basedOn w:val="DefaultParagraphFont"/>
    <w:uiPriority w:val="99"/>
    <w:semiHidden/>
    <w:unhideWhenUsed/>
    <w:rsid w:val="00FB686A"/>
    <w:rPr>
      <w:sz w:val="16"/>
      <w:szCs w:val="16"/>
    </w:rPr>
  </w:style>
  <w:style w:type="paragraph" w:styleId="CommentText">
    <w:name w:val="annotation text"/>
    <w:basedOn w:val="Normal"/>
    <w:link w:val="CommentTextChar"/>
    <w:uiPriority w:val="99"/>
    <w:semiHidden/>
    <w:unhideWhenUsed/>
    <w:rsid w:val="00FB686A"/>
    <w:pPr>
      <w:spacing w:line="240" w:lineRule="auto"/>
    </w:pPr>
    <w:rPr>
      <w:sz w:val="20"/>
      <w:szCs w:val="20"/>
    </w:rPr>
  </w:style>
  <w:style w:type="character" w:customStyle="1" w:styleId="CommentTextChar">
    <w:name w:val="Comment Text Char"/>
    <w:basedOn w:val="DefaultParagraphFont"/>
    <w:link w:val="CommentText"/>
    <w:uiPriority w:val="99"/>
    <w:semiHidden/>
    <w:rsid w:val="00FB686A"/>
    <w:rPr>
      <w:sz w:val="20"/>
      <w:szCs w:val="20"/>
    </w:rPr>
  </w:style>
  <w:style w:type="paragraph" w:styleId="CommentSubject">
    <w:name w:val="annotation subject"/>
    <w:basedOn w:val="CommentText"/>
    <w:next w:val="CommentText"/>
    <w:link w:val="CommentSubjectChar"/>
    <w:uiPriority w:val="99"/>
    <w:semiHidden/>
    <w:unhideWhenUsed/>
    <w:rsid w:val="00FB686A"/>
    <w:rPr>
      <w:b/>
      <w:bCs/>
    </w:rPr>
  </w:style>
  <w:style w:type="character" w:customStyle="1" w:styleId="CommentSubjectChar">
    <w:name w:val="Comment Subject Char"/>
    <w:basedOn w:val="CommentTextChar"/>
    <w:link w:val="CommentSubject"/>
    <w:uiPriority w:val="99"/>
    <w:semiHidden/>
    <w:rsid w:val="00FB686A"/>
    <w:rPr>
      <w:b/>
      <w:bCs/>
      <w:sz w:val="20"/>
      <w:szCs w:val="20"/>
    </w:rPr>
  </w:style>
  <w:style w:type="paragraph" w:styleId="ListParagraph">
    <w:name w:val="List Paragraph"/>
    <w:basedOn w:val="Normal"/>
    <w:uiPriority w:val="34"/>
    <w:qFormat/>
    <w:rsid w:val="00B17BA5"/>
    <w:pPr>
      <w:spacing w:line="256" w:lineRule="auto"/>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1793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17935"/>
    <w:rPr>
      <w:rFonts w:ascii="Segoe UI" w:hAnsi="Segoe UI" w:cs="Segoe UI"/>
      <w:sz w:val="18"/>
      <w:szCs w:val="18"/>
    </w:rPr>
  </w:style>
  <w:style w:type="character" w:styleId="CommentReference">
    <w:name w:val="annotation reference"/>
    <w:basedOn w:val="DefaultParagraphFont"/>
    <w:uiPriority w:val="99"/>
    <w:semiHidden/>
    <w:unhideWhenUsed/>
    <w:rsid w:val="00FB686A"/>
    <w:rPr>
      <w:sz w:val="16"/>
      <w:szCs w:val="16"/>
    </w:rPr>
  </w:style>
  <w:style w:type="paragraph" w:styleId="CommentText">
    <w:name w:val="annotation text"/>
    <w:basedOn w:val="Normal"/>
    <w:link w:val="CommentTextChar"/>
    <w:uiPriority w:val="99"/>
    <w:semiHidden/>
    <w:unhideWhenUsed/>
    <w:rsid w:val="00FB686A"/>
    <w:pPr>
      <w:spacing w:line="240" w:lineRule="auto"/>
    </w:pPr>
    <w:rPr>
      <w:sz w:val="20"/>
      <w:szCs w:val="20"/>
    </w:rPr>
  </w:style>
  <w:style w:type="character" w:customStyle="1" w:styleId="CommentTextChar">
    <w:name w:val="Comment Text Char"/>
    <w:basedOn w:val="DefaultParagraphFont"/>
    <w:link w:val="CommentText"/>
    <w:uiPriority w:val="99"/>
    <w:semiHidden/>
    <w:rsid w:val="00FB686A"/>
    <w:rPr>
      <w:sz w:val="20"/>
      <w:szCs w:val="20"/>
    </w:rPr>
  </w:style>
  <w:style w:type="paragraph" w:styleId="CommentSubject">
    <w:name w:val="annotation subject"/>
    <w:basedOn w:val="CommentText"/>
    <w:next w:val="CommentText"/>
    <w:link w:val="CommentSubjectChar"/>
    <w:uiPriority w:val="99"/>
    <w:semiHidden/>
    <w:unhideWhenUsed/>
    <w:rsid w:val="00FB686A"/>
    <w:rPr>
      <w:b/>
      <w:bCs/>
    </w:rPr>
  </w:style>
  <w:style w:type="character" w:customStyle="1" w:styleId="CommentSubjectChar">
    <w:name w:val="Comment Subject Char"/>
    <w:basedOn w:val="CommentTextChar"/>
    <w:link w:val="CommentSubject"/>
    <w:uiPriority w:val="99"/>
    <w:semiHidden/>
    <w:rsid w:val="00FB686A"/>
    <w:rPr>
      <w:b/>
      <w:bCs/>
      <w:sz w:val="20"/>
      <w:szCs w:val="20"/>
    </w:rPr>
  </w:style>
  <w:style w:type="paragraph" w:styleId="ListParagraph">
    <w:name w:val="List Paragraph"/>
    <w:basedOn w:val="Normal"/>
    <w:uiPriority w:val="34"/>
    <w:qFormat/>
    <w:rsid w:val="00B17BA5"/>
    <w:pPr>
      <w:spacing w:line="256"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4082272">
      <w:bodyDiv w:val="1"/>
      <w:marLeft w:val="0"/>
      <w:marRight w:val="0"/>
      <w:marTop w:val="0"/>
      <w:marBottom w:val="0"/>
      <w:divBdr>
        <w:top w:val="none" w:sz="0" w:space="0" w:color="auto"/>
        <w:left w:val="none" w:sz="0" w:space="0" w:color="auto"/>
        <w:bottom w:val="none" w:sz="0" w:space="0" w:color="auto"/>
        <w:right w:val="none" w:sz="0" w:space="0" w:color="auto"/>
      </w:divBdr>
    </w:div>
    <w:div w:id="1377122720">
      <w:bodyDiv w:val="1"/>
      <w:marLeft w:val="0"/>
      <w:marRight w:val="0"/>
      <w:marTop w:val="0"/>
      <w:marBottom w:val="0"/>
      <w:divBdr>
        <w:top w:val="none" w:sz="0" w:space="0" w:color="auto"/>
        <w:left w:val="none" w:sz="0" w:space="0" w:color="auto"/>
        <w:bottom w:val="none" w:sz="0" w:space="0" w:color="auto"/>
        <w:right w:val="none" w:sz="0" w:space="0" w:color="auto"/>
      </w:divBdr>
    </w:div>
    <w:div w:id="2060010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11/relationships/people" Target="people.xml"/><Relationship Id="rId5" Type="http://schemas.openxmlformats.org/officeDocument/2006/relationships/settings" Target="settings.xml"/><Relationship Id="rId10" Type="http://schemas.microsoft.com/office/2011/relationships/commentsExtended" Target="commentsExtended.xml"/><Relationship Id="rId4" Type="http://schemas.microsoft.com/office/2007/relationships/stylesWithEffects" Target="stylesWithEffect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73A95D-ED4A-485E-B4A1-F9C2EE9954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1350</Words>
  <Characters>7700</Characters>
  <Application>Microsoft Office Word</Application>
  <DocSecurity>0</DocSecurity>
  <Lines>64</Lines>
  <Paragraphs>18</Paragraphs>
  <ScaleCrop>false</ScaleCrop>
  <Company/>
  <LinksUpToDate>false</LinksUpToDate>
  <CharactersWithSpaces>9032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2015-07-02T21:13:00Z</dcterms:created>
  <dcterms:modified xsi:type="dcterms:W3CDTF">2015-07-02T21:13:00Z</dcterms:modified>
</cp:coreProperties>
</file>